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9E2E9E" w14:textId="42AAB092" w:rsidR="00C53436" w:rsidRDefault="00CC6CFF" w:rsidP="00C04A4F">
      <w:pPr>
        <w:pStyle w:val="wText"/>
        <w:rPr>
          <w:rFonts w:ascii="Cambria" w:hAnsi="Cambria"/>
          <w:b/>
        </w:rPr>
      </w:pPr>
      <w:r w:rsidRPr="005D2BA4">
        <w:rPr>
          <w:rFonts w:ascii="Cambria" w:hAnsi="Cambria"/>
          <w:b/>
        </w:rPr>
        <w:t xml:space="preserve">Príloha č. </w:t>
      </w:r>
      <w:r w:rsidR="00C04A4F">
        <w:rPr>
          <w:rFonts w:ascii="Cambria" w:hAnsi="Cambria"/>
          <w:b/>
        </w:rPr>
        <w:t>4</w:t>
      </w:r>
    </w:p>
    <w:p w14:paraId="242078FF" w14:textId="6A418989" w:rsidR="00C53436" w:rsidRPr="00C04A4F" w:rsidRDefault="00C04A4F" w:rsidP="00C04A4F">
      <w:pPr>
        <w:pStyle w:val="wText"/>
        <w:rPr>
          <w:rFonts w:ascii="Cambria" w:hAnsi="Cambria"/>
          <w:b/>
        </w:rPr>
      </w:pPr>
      <w:r>
        <w:rPr>
          <w:rFonts w:ascii="Cambria" w:hAnsi="Cambria"/>
          <w:b/>
        </w:rPr>
        <w:t>Prevádzka a údržba</w:t>
      </w:r>
    </w:p>
    <w:p w14:paraId="322E7E46" w14:textId="1FF1887F" w:rsidR="00747877" w:rsidRPr="005D2BA4" w:rsidRDefault="00747877" w:rsidP="00F3694D">
      <w:pPr>
        <w:pStyle w:val="ListParagraph"/>
        <w:numPr>
          <w:ilvl w:val="0"/>
          <w:numId w:val="3"/>
        </w:numPr>
        <w:spacing w:before="360" w:after="360"/>
        <w:contextualSpacing w:val="0"/>
        <w:rPr>
          <w:rFonts w:ascii="Cambria" w:hAnsi="Cambria"/>
          <w:b/>
          <w:bCs/>
        </w:rPr>
      </w:pPr>
      <w:r w:rsidRPr="005D2BA4">
        <w:rPr>
          <w:rFonts w:ascii="Cambria" w:hAnsi="Cambria"/>
          <w:b/>
          <w:bCs/>
        </w:rPr>
        <w:t>DEFINÍCIE</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7087"/>
      </w:tblGrid>
      <w:tr w:rsidR="00747877" w:rsidRPr="005D2BA4" w14:paraId="01F1245C" w14:textId="77777777" w:rsidTr="005D2BA4">
        <w:trPr>
          <w:trHeight w:val="442"/>
        </w:trPr>
        <w:tc>
          <w:tcPr>
            <w:tcW w:w="2547" w:type="dxa"/>
            <w:vAlign w:val="center"/>
          </w:tcPr>
          <w:p w14:paraId="6C515A3E" w14:textId="77777777" w:rsidR="00747877" w:rsidRPr="005D2BA4" w:rsidRDefault="00747877" w:rsidP="005D2BA4">
            <w:pPr>
              <w:spacing w:before="120" w:after="120"/>
              <w:ind w:left="34"/>
              <w:rPr>
                <w:rFonts w:ascii="Cambria" w:hAnsi="Cambria"/>
                <w:b/>
              </w:rPr>
            </w:pPr>
            <w:r w:rsidRPr="005D2BA4">
              <w:rPr>
                <w:rFonts w:ascii="Cambria" w:hAnsi="Cambria"/>
                <w:b/>
              </w:rPr>
              <w:t>Pojem</w:t>
            </w:r>
          </w:p>
        </w:tc>
        <w:tc>
          <w:tcPr>
            <w:tcW w:w="7087" w:type="dxa"/>
            <w:vAlign w:val="center"/>
          </w:tcPr>
          <w:p w14:paraId="07FFF89C" w14:textId="77777777" w:rsidR="00747877" w:rsidRPr="005D2BA4" w:rsidRDefault="00747877" w:rsidP="005D2BA4">
            <w:pPr>
              <w:tabs>
                <w:tab w:val="center" w:pos="567"/>
              </w:tabs>
              <w:spacing w:before="120" w:after="120"/>
              <w:jc w:val="both"/>
              <w:rPr>
                <w:rFonts w:ascii="Cambria" w:hAnsi="Cambria"/>
                <w:b/>
              </w:rPr>
            </w:pPr>
            <w:r w:rsidRPr="005D2BA4">
              <w:rPr>
                <w:rFonts w:ascii="Cambria" w:hAnsi="Cambria"/>
                <w:b/>
              </w:rPr>
              <w:t>Definícia</w:t>
            </w:r>
          </w:p>
        </w:tc>
      </w:tr>
      <w:tr w:rsidR="00747877" w:rsidRPr="005D2BA4" w14:paraId="1EB24A43" w14:textId="77777777" w:rsidTr="005D2BA4">
        <w:trPr>
          <w:trHeight w:val="1129"/>
        </w:trPr>
        <w:tc>
          <w:tcPr>
            <w:tcW w:w="2547" w:type="dxa"/>
            <w:vAlign w:val="center"/>
          </w:tcPr>
          <w:p w14:paraId="1B0C8CEE" w14:textId="77777777" w:rsidR="00747877" w:rsidRPr="005D2BA4" w:rsidRDefault="00747877" w:rsidP="005D2BA4">
            <w:pPr>
              <w:spacing w:before="120" w:after="120"/>
              <w:ind w:left="34"/>
              <w:rPr>
                <w:rFonts w:ascii="Cambria" w:hAnsi="Cambria"/>
                <w:bCs/>
              </w:rPr>
            </w:pPr>
            <w:r w:rsidRPr="005D2BA4">
              <w:rPr>
                <w:rFonts w:ascii="Cambria" w:hAnsi="Cambria"/>
                <w:bCs/>
              </w:rPr>
              <w:t>Svietidlo</w:t>
            </w:r>
          </w:p>
        </w:tc>
        <w:tc>
          <w:tcPr>
            <w:tcW w:w="7087" w:type="dxa"/>
            <w:vAlign w:val="center"/>
          </w:tcPr>
          <w:p w14:paraId="4B874015" w14:textId="77777777" w:rsidR="00747877" w:rsidRPr="005D2BA4" w:rsidRDefault="00747877" w:rsidP="005D2BA4">
            <w:pPr>
              <w:tabs>
                <w:tab w:val="center" w:pos="567"/>
              </w:tabs>
              <w:spacing w:before="120" w:after="120"/>
              <w:jc w:val="both"/>
              <w:rPr>
                <w:rFonts w:ascii="Cambria" w:hAnsi="Cambria"/>
              </w:rPr>
            </w:pPr>
            <w:bookmarkStart w:id="0" w:name="_Hlk106020629"/>
            <w:r w:rsidRPr="005D2BA4">
              <w:rPr>
                <w:rFonts w:ascii="Cambria" w:hAnsi="Cambria"/>
              </w:rPr>
              <w:t xml:space="preserve">Zariadenie, ktoré rozdeľuje, filtruje alebo mení svetlo vyžarované z jedného alebo niekoľkých svetelných zdrojov a ktoré okrem samotných svetelných zdrojov obsahuje všetky časti potrebné na upevnenie a ochranu svetelných zdrojov a ak je to potrebné, aj pomocné obvody spolu s prostriedkami pre ich pripojenie na elektrické napájanie. </w:t>
            </w:r>
            <w:bookmarkEnd w:id="0"/>
          </w:p>
        </w:tc>
      </w:tr>
      <w:tr w:rsidR="00747877" w:rsidRPr="005D2BA4" w14:paraId="7C135624" w14:textId="77777777" w:rsidTr="005D2BA4">
        <w:trPr>
          <w:trHeight w:val="442"/>
        </w:trPr>
        <w:tc>
          <w:tcPr>
            <w:tcW w:w="2547" w:type="dxa"/>
            <w:vAlign w:val="center"/>
          </w:tcPr>
          <w:p w14:paraId="38D79DA5" w14:textId="77777777" w:rsidR="00747877" w:rsidRPr="005D2BA4" w:rsidRDefault="00747877" w:rsidP="005D2BA4">
            <w:pPr>
              <w:spacing w:before="120" w:after="120"/>
              <w:ind w:left="34"/>
              <w:rPr>
                <w:rFonts w:ascii="Cambria" w:hAnsi="Cambria"/>
                <w:bCs/>
              </w:rPr>
            </w:pPr>
            <w:r w:rsidRPr="005D2BA4">
              <w:rPr>
                <w:rFonts w:ascii="Cambria" w:hAnsi="Cambria"/>
                <w:bCs/>
              </w:rPr>
              <w:t>Osvetľovací stožiar</w:t>
            </w:r>
          </w:p>
        </w:tc>
        <w:tc>
          <w:tcPr>
            <w:tcW w:w="7087" w:type="dxa"/>
            <w:vAlign w:val="center"/>
          </w:tcPr>
          <w:p w14:paraId="42C78A59" w14:textId="77777777" w:rsidR="00747877" w:rsidRPr="005D2BA4" w:rsidRDefault="00747877" w:rsidP="005D2BA4">
            <w:pPr>
              <w:tabs>
                <w:tab w:val="center" w:pos="567"/>
              </w:tabs>
              <w:spacing w:before="120" w:after="120"/>
              <w:jc w:val="both"/>
              <w:rPr>
                <w:rFonts w:ascii="Cambria" w:hAnsi="Cambria"/>
              </w:rPr>
            </w:pPr>
            <w:bookmarkStart w:id="1" w:name="_Hlk106020658"/>
            <w:r w:rsidRPr="005D2BA4">
              <w:rPr>
                <w:rFonts w:ascii="Cambria" w:hAnsi="Cambria"/>
              </w:rPr>
              <w:t xml:space="preserve">Podpera jedného alebo viacerých svietidiel skladajúca sa z jedného alebo viacerých dielcov: drieku, prípadne nadstavca a výložníka, neplatí pre trakčné a distribučné stožiare, neplatí pre iné spôsoby uchytenia svietidiel ako sú lanové </w:t>
            </w:r>
            <w:proofErr w:type="spellStart"/>
            <w:r w:rsidRPr="005D2BA4">
              <w:rPr>
                <w:rFonts w:ascii="Cambria" w:hAnsi="Cambria"/>
              </w:rPr>
              <w:t>prevesy</w:t>
            </w:r>
            <w:proofErr w:type="spellEnd"/>
            <w:r w:rsidRPr="005D2BA4">
              <w:rPr>
                <w:rFonts w:ascii="Cambria" w:hAnsi="Cambria"/>
              </w:rPr>
              <w:t xml:space="preserve">, fasádne výložníky atď.  </w:t>
            </w:r>
            <w:bookmarkEnd w:id="1"/>
          </w:p>
        </w:tc>
      </w:tr>
      <w:tr w:rsidR="00747877" w:rsidRPr="005D2BA4" w14:paraId="53D3B113" w14:textId="77777777" w:rsidTr="005D2BA4">
        <w:trPr>
          <w:trHeight w:val="442"/>
        </w:trPr>
        <w:tc>
          <w:tcPr>
            <w:tcW w:w="2547" w:type="dxa"/>
            <w:vAlign w:val="center"/>
          </w:tcPr>
          <w:p w14:paraId="0CDC8CCE" w14:textId="77777777" w:rsidR="00747877" w:rsidRPr="005D2BA4" w:rsidRDefault="00747877" w:rsidP="005D2BA4">
            <w:pPr>
              <w:spacing w:before="120" w:after="120"/>
              <w:ind w:left="34"/>
              <w:rPr>
                <w:rFonts w:ascii="Cambria" w:hAnsi="Cambria"/>
                <w:bCs/>
              </w:rPr>
            </w:pPr>
            <w:r w:rsidRPr="005D2BA4">
              <w:rPr>
                <w:rFonts w:ascii="Cambria" w:hAnsi="Cambria"/>
                <w:bCs/>
              </w:rPr>
              <w:t>Výložník</w:t>
            </w:r>
          </w:p>
        </w:tc>
        <w:tc>
          <w:tcPr>
            <w:tcW w:w="7087" w:type="dxa"/>
            <w:vAlign w:val="center"/>
          </w:tcPr>
          <w:p w14:paraId="041279B4" w14:textId="77777777" w:rsidR="00747877" w:rsidRPr="005D2BA4" w:rsidRDefault="00747877" w:rsidP="005D2BA4">
            <w:pPr>
              <w:tabs>
                <w:tab w:val="center" w:pos="567"/>
              </w:tabs>
              <w:spacing w:before="120" w:after="120"/>
              <w:jc w:val="both"/>
              <w:rPr>
                <w:rFonts w:ascii="Cambria" w:hAnsi="Cambria"/>
              </w:rPr>
            </w:pPr>
            <w:r w:rsidRPr="005D2BA4">
              <w:rPr>
                <w:rFonts w:ascii="Cambria" w:hAnsi="Cambria"/>
              </w:rPr>
              <w:t>Súčasť, ktorá má držať svietidlo v určitej vzdialenosti od okraja osvetľovanej komunikácie a s určitým uhlom sklonu k vodorovnej rovine. Môže byť uchytený na osvetľovací, trakčný alebo distribučný stožiar, zvislú stenu (fasádu) alebo inú nosnú podperu. Môže mať, jedno rameno alebo viacero ramien.</w:t>
            </w:r>
          </w:p>
        </w:tc>
      </w:tr>
      <w:tr w:rsidR="00747877" w:rsidRPr="005D2BA4" w14:paraId="3F426E19" w14:textId="77777777" w:rsidTr="005D2BA4">
        <w:trPr>
          <w:trHeight w:val="442"/>
        </w:trPr>
        <w:tc>
          <w:tcPr>
            <w:tcW w:w="2547" w:type="dxa"/>
            <w:vAlign w:val="center"/>
          </w:tcPr>
          <w:p w14:paraId="7B3D1910" w14:textId="77777777" w:rsidR="00747877" w:rsidRPr="005D2BA4" w:rsidRDefault="00747877" w:rsidP="005D2BA4">
            <w:pPr>
              <w:spacing w:before="120" w:after="120"/>
              <w:ind w:left="34"/>
              <w:rPr>
                <w:rFonts w:ascii="Cambria" w:hAnsi="Cambria"/>
                <w:bCs/>
              </w:rPr>
            </w:pPr>
            <w:r w:rsidRPr="005D2BA4">
              <w:rPr>
                <w:rFonts w:ascii="Cambria" w:hAnsi="Cambria"/>
                <w:bCs/>
              </w:rPr>
              <w:t>Svetelný bod</w:t>
            </w:r>
          </w:p>
        </w:tc>
        <w:tc>
          <w:tcPr>
            <w:tcW w:w="7087" w:type="dxa"/>
            <w:vAlign w:val="center"/>
          </w:tcPr>
          <w:p w14:paraId="71F781FB" w14:textId="77777777" w:rsidR="00747877" w:rsidRPr="005D2BA4" w:rsidRDefault="00747877" w:rsidP="005D2BA4">
            <w:pPr>
              <w:tabs>
                <w:tab w:val="center" w:pos="567"/>
              </w:tabs>
              <w:spacing w:before="120" w:after="120"/>
              <w:jc w:val="both"/>
              <w:rPr>
                <w:rFonts w:ascii="Cambria" w:hAnsi="Cambria"/>
              </w:rPr>
            </w:pPr>
            <w:r w:rsidRPr="005D2BA4">
              <w:rPr>
                <w:rFonts w:ascii="Cambria" w:hAnsi="Cambria"/>
              </w:rPr>
              <w:t>Svietidlo, časť zariadenia verejného osvetlenia s jedným svetelným zdrojom.</w:t>
            </w:r>
          </w:p>
        </w:tc>
      </w:tr>
      <w:tr w:rsidR="00747877" w:rsidRPr="005D2BA4" w14:paraId="57130052" w14:textId="77777777" w:rsidTr="005D2BA4">
        <w:trPr>
          <w:trHeight w:val="442"/>
        </w:trPr>
        <w:tc>
          <w:tcPr>
            <w:tcW w:w="2547" w:type="dxa"/>
            <w:vAlign w:val="center"/>
          </w:tcPr>
          <w:p w14:paraId="72868EEB" w14:textId="77777777" w:rsidR="00747877" w:rsidRPr="005D2BA4" w:rsidRDefault="00747877" w:rsidP="005D2BA4">
            <w:pPr>
              <w:spacing w:before="120" w:after="120"/>
              <w:ind w:left="34"/>
              <w:rPr>
                <w:rFonts w:ascii="Cambria" w:hAnsi="Cambria"/>
                <w:bCs/>
              </w:rPr>
            </w:pPr>
            <w:r w:rsidRPr="005D2BA4">
              <w:rPr>
                <w:rFonts w:ascii="Cambria" w:hAnsi="Cambria"/>
                <w:bCs/>
              </w:rPr>
              <w:t>Svetelné miesto</w:t>
            </w:r>
          </w:p>
        </w:tc>
        <w:tc>
          <w:tcPr>
            <w:tcW w:w="7087" w:type="dxa"/>
            <w:vAlign w:val="center"/>
          </w:tcPr>
          <w:p w14:paraId="2F25C568" w14:textId="77777777" w:rsidR="00747877" w:rsidRPr="005D2BA4" w:rsidRDefault="00747877" w:rsidP="005D2BA4">
            <w:pPr>
              <w:tabs>
                <w:tab w:val="center" w:pos="567"/>
              </w:tabs>
              <w:spacing w:before="120" w:after="120"/>
              <w:jc w:val="both"/>
              <w:rPr>
                <w:rFonts w:ascii="Cambria" w:hAnsi="Cambria"/>
              </w:rPr>
            </w:pPr>
            <w:r w:rsidRPr="005D2BA4">
              <w:rPr>
                <w:rFonts w:ascii="Cambria" w:hAnsi="Cambria"/>
              </w:rPr>
              <w:t>Sústava jedného alebo viacerých svietidiel umiestnená na jednom podpernom bode, čo môže byť osvetľovací alebo iný stožiar, rameno na stenu alebo samotné svietidlo nainštalované pomocou kotviaceho prvku na stene, strope, zemi alebo závese.</w:t>
            </w:r>
          </w:p>
        </w:tc>
      </w:tr>
      <w:tr w:rsidR="00747877" w:rsidRPr="005D2BA4" w14:paraId="4BE435E5" w14:textId="77777777" w:rsidTr="005D2BA4">
        <w:trPr>
          <w:trHeight w:val="442"/>
        </w:trPr>
        <w:tc>
          <w:tcPr>
            <w:tcW w:w="2547" w:type="dxa"/>
            <w:vAlign w:val="center"/>
          </w:tcPr>
          <w:p w14:paraId="0F0025F4" w14:textId="77777777" w:rsidR="00747877" w:rsidRPr="005D2BA4" w:rsidRDefault="00747877" w:rsidP="005D2BA4">
            <w:pPr>
              <w:spacing w:before="120" w:after="120"/>
              <w:ind w:left="34"/>
              <w:rPr>
                <w:rFonts w:ascii="Cambria" w:hAnsi="Cambria"/>
                <w:bCs/>
              </w:rPr>
            </w:pPr>
            <w:r w:rsidRPr="005D2BA4">
              <w:rPr>
                <w:rFonts w:ascii="Cambria" w:hAnsi="Cambria"/>
                <w:bCs/>
              </w:rPr>
              <w:t>Svetelný zdroj</w:t>
            </w:r>
          </w:p>
        </w:tc>
        <w:tc>
          <w:tcPr>
            <w:tcW w:w="7087" w:type="dxa"/>
            <w:vAlign w:val="center"/>
          </w:tcPr>
          <w:p w14:paraId="13BCC527" w14:textId="77777777" w:rsidR="00747877" w:rsidRPr="005D2BA4" w:rsidRDefault="00747877" w:rsidP="005D2BA4">
            <w:pPr>
              <w:tabs>
                <w:tab w:val="center" w:pos="567"/>
              </w:tabs>
              <w:spacing w:before="120" w:after="120"/>
              <w:jc w:val="both"/>
              <w:rPr>
                <w:rFonts w:ascii="Cambria" w:hAnsi="Cambria"/>
              </w:rPr>
            </w:pPr>
            <w:r w:rsidRPr="005D2BA4">
              <w:rPr>
                <w:rFonts w:ascii="Cambria" w:hAnsi="Cambria"/>
              </w:rPr>
              <w:t xml:space="preserve">Časť svietidla, ktorá po pripojení na napájacie napätie emituje svetlo. Do svietidla sa pripája buď pomocou štandardizovanej pätice – platí najmä pre výbojkové zdroje, žiarovky a žiarivky (napr. E27, E40, GU10, G9, GU4) alebo iným spôsobom uchytenia definovaným výrobcom svietidla – platí najmä pre LED moduly, ktoré nepatria do skupiny tzv. </w:t>
            </w:r>
            <w:proofErr w:type="spellStart"/>
            <w:r w:rsidRPr="005D2BA4">
              <w:rPr>
                <w:rFonts w:ascii="Cambria" w:hAnsi="Cambria"/>
              </w:rPr>
              <w:t>retrofitov</w:t>
            </w:r>
            <w:proofErr w:type="spellEnd"/>
            <w:r w:rsidRPr="005D2BA4">
              <w:rPr>
                <w:rFonts w:ascii="Cambria" w:hAnsi="Cambria"/>
              </w:rPr>
              <w:t xml:space="preserve"> aplikovateľných do štandardizovanej pätice.</w:t>
            </w:r>
          </w:p>
        </w:tc>
      </w:tr>
      <w:tr w:rsidR="00747877" w:rsidRPr="005D2BA4" w14:paraId="75F197C1" w14:textId="77777777" w:rsidTr="005D2BA4">
        <w:trPr>
          <w:trHeight w:val="442"/>
        </w:trPr>
        <w:tc>
          <w:tcPr>
            <w:tcW w:w="2547" w:type="dxa"/>
            <w:vAlign w:val="center"/>
          </w:tcPr>
          <w:p w14:paraId="0CF46C09" w14:textId="77777777" w:rsidR="00747877" w:rsidRPr="005D2BA4" w:rsidRDefault="00747877" w:rsidP="005D2BA4">
            <w:pPr>
              <w:spacing w:before="120" w:after="120"/>
              <w:ind w:left="34"/>
              <w:rPr>
                <w:rFonts w:ascii="Cambria" w:hAnsi="Cambria"/>
                <w:bCs/>
              </w:rPr>
            </w:pPr>
            <w:r w:rsidRPr="005D2BA4">
              <w:rPr>
                <w:rFonts w:ascii="Cambria" w:hAnsi="Cambria"/>
                <w:bCs/>
              </w:rPr>
              <w:t>Dizajn svietidla</w:t>
            </w:r>
          </w:p>
        </w:tc>
        <w:tc>
          <w:tcPr>
            <w:tcW w:w="7087" w:type="dxa"/>
            <w:vAlign w:val="center"/>
          </w:tcPr>
          <w:p w14:paraId="37774728" w14:textId="432147EE" w:rsidR="00747877" w:rsidRPr="005D2BA4" w:rsidRDefault="00747877" w:rsidP="005D2BA4">
            <w:pPr>
              <w:tabs>
                <w:tab w:val="center" w:pos="567"/>
              </w:tabs>
              <w:spacing w:before="120" w:after="120"/>
              <w:jc w:val="both"/>
              <w:rPr>
                <w:rFonts w:ascii="Cambria" w:hAnsi="Cambria"/>
              </w:rPr>
            </w:pPr>
            <w:r w:rsidRPr="005D2BA4">
              <w:rPr>
                <w:rFonts w:ascii="Cambria" w:hAnsi="Cambria"/>
              </w:rPr>
              <w:t>Dizajn svietidla predstavuje súbor estetických parametrov svietidla ako výtvarné prevedenie v zmysle: tvaru, farby, spôsobu osvetlenia objektov a priestorov, spôsobu umiestnenia v priestore na stĺpe alebo výložníku/výložníkoch. Stĺp a výložník/y sú nedielnou súčasťou dizajnu svietidla v historickej zóne mesta a musia byť posudzované spolu so svietidlom.</w:t>
            </w:r>
          </w:p>
        </w:tc>
      </w:tr>
      <w:tr w:rsidR="00747877" w:rsidRPr="005D2BA4" w14:paraId="07A2F4E7" w14:textId="77777777" w:rsidTr="005D2BA4">
        <w:trPr>
          <w:trHeight w:val="442"/>
        </w:trPr>
        <w:tc>
          <w:tcPr>
            <w:tcW w:w="2547" w:type="dxa"/>
            <w:vAlign w:val="center"/>
          </w:tcPr>
          <w:p w14:paraId="5057B93A" w14:textId="77777777" w:rsidR="00747877" w:rsidRPr="005D2BA4" w:rsidRDefault="00747877" w:rsidP="005D2BA4">
            <w:pPr>
              <w:spacing w:before="120" w:after="120"/>
              <w:ind w:left="34"/>
              <w:rPr>
                <w:rFonts w:ascii="Cambria" w:hAnsi="Cambria"/>
                <w:bCs/>
              </w:rPr>
            </w:pPr>
            <w:r w:rsidRPr="005D2BA4">
              <w:rPr>
                <w:rFonts w:ascii="Cambria" w:hAnsi="Cambria"/>
                <w:bCs/>
              </w:rPr>
              <w:t>Rozvádzač verejného osvetlenia (RVO)</w:t>
            </w:r>
          </w:p>
        </w:tc>
        <w:tc>
          <w:tcPr>
            <w:tcW w:w="7087" w:type="dxa"/>
            <w:vAlign w:val="center"/>
          </w:tcPr>
          <w:p w14:paraId="5069D87C" w14:textId="77777777" w:rsidR="00747877" w:rsidRPr="005D2BA4" w:rsidRDefault="00747877" w:rsidP="005D2BA4">
            <w:pPr>
              <w:tabs>
                <w:tab w:val="center" w:pos="567"/>
              </w:tabs>
              <w:spacing w:before="120" w:after="120"/>
              <w:jc w:val="both"/>
              <w:rPr>
                <w:rFonts w:ascii="Cambria" w:hAnsi="Cambria"/>
              </w:rPr>
            </w:pPr>
            <w:r w:rsidRPr="005D2BA4">
              <w:rPr>
                <w:rFonts w:ascii="Cambria" w:hAnsi="Cambria"/>
              </w:rPr>
              <w:t xml:space="preserve">Zariadenie predstavujúce kombináciu jedného alebo niekoľkých nízkonapäťových spínacích prístrojov spolu s pridruženým riadiacim, meracím, signalizačným, ochranným, regulačným zariadením atď., </w:t>
            </w:r>
            <w:r w:rsidRPr="005D2BA4">
              <w:rPr>
                <w:rFonts w:ascii="Cambria" w:hAnsi="Cambria"/>
              </w:rPr>
              <w:lastRenderedPageBreak/>
              <w:t xml:space="preserve">vrátane všetkých vnútorných elektrických a mechanických spojov a konštrukčných častí, určené na distribúciu elektrickej energie do koncových obvodov verejného osvetlenia. Je miestom odberu elektrickej energie označeným príslušným identifikačným číslom (EIC). </w:t>
            </w:r>
          </w:p>
        </w:tc>
      </w:tr>
      <w:tr w:rsidR="00747877" w:rsidRPr="005D2BA4" w14:paraId="1A94ABF4" w14:textId="77777777" w:rsidTr="005D2BA4">
        <w:trPr>
          <w:trHeight w:val="442"/>
        </w:trPr>
        <w:tc>
          <w:tcPr>
            <w:tcW w:w="2547" w:type="dxa"/>
            <w:vAlign w:val="center"/>
          </w:tcPr>
          <w:p w14:paraId="1199EBF5" w14:textId="77777777" w:rsidR="00747877" w:rsidRPr="005D2BA4" w:rsidRDefault="00747877" w:rsidP="005D2BA4">
            <w:pPr>
              <w:spacing w:before="120" w:after="120"/>
              <w:ind w:left="34"/>
              <w:rPr>
                <w:rFonts w:ascii="Cambria" w:hAnsi="Cambria"/>
                <w:bCs/>
              </w:rPr>
            </w:pPr>
            <w:r w:rsidRPr="005D2BA4">
              <w:rPr>
                <w:rFonts w:ascii="Cambria" w:hAnsi="Cambria"/>
                <w:bCs/>
              </w:rPr>
              <w:lastRenderedPageBreak/>
              <w:t>Sústava verejného osvetlenia (VO)</w:t>
            </w:r>
          </w:p>
        </w:tc>
        <w:tc>
          <w:tcPr>
            <w:tcW w:w="7087" w:type="dxa"/>
            <w:vAlign w:val="center"/>
          </w:tcPr>
          <w:p w14:paraId="58FDC5A8" w14:textId="1E5F49D3" w:rsidR="00747877" w:rsidRPr="005D2BA4" w:rsidRDefault="00747877" w:rsidP="005D2BA4">
            <w:pPr>
              <w:tabs>
                <w:tab w:val="center" w:pos="567"/>
              </w:tabs>
              <w:spacing w:before="120" w:after="120"/>
              <w:jc w:val="both"/>
              <w:rPr>
                <w:rFonts w:ascii="Cambria" w:hAnsi="Cambria"/>
              </w:rPr>
            </w:pPr>
            <w:r w:rsidRPr="005D2BA4">
              <w:rPr>
                <w:rFonts w:ascii="Cambria" w:hAnsi="Cambria"/>
              </w:rPr>
              <w:t>Súbor všetkých zariadení a súčastí osvetlenia</w:t>
            </w:r>
            <w:r w:rsidR="00221B1E">
              <w:rPr>
                <w:rFonts w:ascii="Cambria" w:hAnsi="Cambria"/>
              </w:rPr>
              <w:t xml:space="preserve"> napojených na Rozvádzače verejného osvetlenia Objednávateľa,</w:t>
            </w:r>
            <w:r w:rsidRPr="005D2BA4">
              <w:rPr>
                <w:rFonts w:ascii="Cambria" w:hAnsi="Cambria"/>
              </w:rPr>
              <w:t xml:space="preserve"> vrátane svetelných zdrojov, svietidiel, osvetľovacích stožiarov a výložníkov, </w:t>
            </w:r>
            <w:r w:rsidR="00495B0B">
              <w:rPr>
                <w:rFonts w:ascii="Cambria" w:hAnsi="Cambria"/>
              </w:rPr>
              <w:t xml:space="preserve">samotných </w:t>
            </w:r>
            <w:r w:rsidRPr="005D2BA4">
              <w:rPr>
                <w:rFonts w:ascii="Cambria" w:hAnsi="Cambria"/>
              </w:rPr>
              <w:t>rozvádzačov verejného osvetlenia, koncových obvodov verejného osvetlenia, napájacích vedení osvetlenia a rozvádzačov verejného osvetlenia, riadiacich a komunikačných systémov, atď., ktoré sú v správe alebo majetku verejného obstarávateľa</w:t>
            </w:r>
            <w:r w:rsidR="003F75B9">
              <w:rPr>
                <w:rFonts w:ascii="Cambria" w:hAnsi="Cambria"/>
              </w:rPr>
              <w:t>.</w:t>
            </w:r>
          </w:p>
        </w:tc>
      </w:tr>
      <w:tr w:rsidR="00747877" w:rsidRPr="005D2BA4" w14:paraId="066B614D" w14:textId="77777777" w:rsidTr="005D2BA4">
        <w:trPr>
          <w:trHeight w:val="442"/>
        </w:trPr>
        <w:tc>
          <w:tcPr>
            <w:tcW w:w="2547" w:type="dxa"/>
            <w:vAlign w:val="center"/>
          </w:tcPr>
          <w:p w14:paraId="54957506" w14:textId="77777777" w:rsidR="00747877" w:rsidRPr="005D2BA4" w:rsidRDefault="00747877" w:rsidP="005D2BA4">
            <w:pPr>
              <w:spacing w:before="120" w:after="120"/>
              <w:ind w:left="34"/>
              <w:rPr>
                <w:rFonts w:ascii="Cambria" w:hAnsi="Cambria"/>
                <w:bCs/>
              </w:rPr>
            </w:pPr>
            <w:r w:rsidRPr="005D2BA4">
              <w:rPr>
                <w:rFonts w:ascii="Cambria" w:hAnsi="Cambria"/>
                <w:bCs/>
              </w:rPr>
              <w:t>Dodatkové zariadenia</w:t>
            </w:r>
          </w:p>
        </w:tc>
        <w:tc>
          <w:tcPr>
            <w:tcW w:w="7087" w:type="dxa"/>
            <w:vAlign w:val="center"/>
          </w:tcPr>
          <w:p w14:paraId="04B748AA" w14:textId="68A5B9D8" w:rsidR="00747877" w:rsidRPr="005D2BA4" w:rsidRDefault="00747877" w:rsidP="005D2BA4">
            <w:pPr>
              <w:tabs>
                <w:tab w:val="center" w:pos="567"/>
              </w:tabs>
              <w:spacing w:before="120" w:after="120"/>
              <w:jc w:val="both"/>
              <w:rPr>
                <w:rFonts w:ascii="Cambria" w:hAnsi="Cambria"/>
              </w:rPr>
            </w:pPr>
            <w:r w:rsidRPr="005D2BA4">
              <w:rPr>
                <w:rFonts w:ascii="Cambria" w:hAnsi="Cambria"/>
              </w:rPr>
              <w:t xml:space="preserve">Technické zariadenia, ktoré sú napojené na odberné miesta pre zariadenia sústavy verejného osvetlenia, napr. dodatkové slávnostné osvetlenie, kamery, merače rýchlosti, informačné tabule, osvetlenie zastávok MHD, výdajné automaty cestovných lístkov, reklamné stavby alebo ekvivalentné zariadenia obdobného významu a funkcie určené </w:t>
            </w:r>
            <w:r w:rsidR="00831573">
              <w:rPr>
                <w:rFonts w:ascii="Cambria" w:hAnsi="Cambria"/>
              </w:rPr>
              <w:t>Obj</w:t>
            </w:r>
            <w:r w:rsidR="00AE32FC">
              <w:rPr>
                <w:rFonts w:ascii="Cambria" w:hAnsi="Cambria"/>
              </w:rPr>
              <w:t>e</w:t>
            </w:r>
            <w:r w:rsidR="00831573">
              <w:rPr>
                <w:rFonts w:ascii="Cambria" w:hAnsi="Cambria"/>
              </w:rPr>
              <w:t>dnávateľom</w:t>
            </w:r>
            <w:r w:rsidRPr="005D2BA4">
              <w:rPr>
                <w:rFonts w:ascii="Cambria" w:hAnsi="Cambria"/>
              </w:rPr>
              <w:t>.</w:t>
            </w:r>
          </w:p>
        </w:tc>
      </w:tr>
      <w:tr w:rsidR="00747877" w:rsidRPr="005D2BA4" w14:paraId="744F366A" w14:textId="77777777" w:rsidTr="005D2BA4">
        <w:trPr>
          <w:trHeight w:val="442"/>
        </w:trPr>
        <w:tc>
          <w:tcPr>
            <w:tcW w:w="2547" w:type="dxa"/>
            <w:vAlign w:val="center"/>
          </w:tcPr>
          <w:p w14:paraId="60807BA5" w14:textId="77777777" w:rsidR="00747877" w:rsidRPr="005D2BA4" w:rsidRDefault="00747877" w:rsidP="005D2BA4">
            <w:pPr>
              <w:spacing w:before="120" w:after="120"/>
              <w:ind w:left="34"/>
              <w:rPr>
                <w:rFonts w:ascii="Cambria" w:hAnsi="Cambria"/>
                <w:bCs/>
              </w:rPr>
            </w:pPr>
            <w:r w:rsidRPr="005D2BA4">
              <w:rPr>
                <w:rFonts w:ascii="Cambria" w:hAnsi="Cambria"/>
                <w:bCs/>
              </w:rPr>
              <w:t>Úroveň svietivosti</w:t>
            </w:r>
          </w:p>
        </w:tc>
        <w:tc>
          <w:tcPr>
            <w:tcW w:w="7087" w:type="dxa"/>
            <w:vAlign w:val="center"/>
          </w:tcPr>
          <w:p w14:paraId="3C145D61" w14:textId="686EBDB3" w:rsidR="00747877" w:rsidRPr="005D2BA4" w:rsidRDefault="00747877" w:rsidP="005D2BA4">
            <w:pPr>
              <w:tabs>
                <w:tab w:val="center" w:pos="567"/>
              </w:tabs>
              <w:spacing w:before="120" w:after="120"/>
              <w:jc w:val="both"/>
              <w:rPr>
                <w:rFonts w:ascii="Cambria" w:hAnsi="Cambria"/>
              </w:rPr>
            </w:pPr>
            <w:r w:rsidRPr="005D2BA4">
              <w:rPr>
                <w:rFonts w:ascii="Cambria" w:hAnsi="Cambria"/>
              </w:rPr>
              <w:t xml:space="preserve">Bezporuchový stav sústavy verejného osvetlenia vyjadrený podielom počtu bezporuchových svetelných miest zabezpečujúcich svoju funkciu podľa platných noriem, predpisov a požiadaviek </w:t>
            </w:r>
            <w:r w:rsidR="00D65F4B">
              <w:rPr>
                <w:rFonts w:ascii="Cambria" w:hAnsi="Cambria"/>
              </w:rPr>
              <w:t>Objednávateľa</w:t>
            </w:r>
            <w:r w:rsidRPr="005D2BA4">
              <w:rPr>
                <w:rFonts w:ascii="Cambria" w:hAnsi="Cambria"/>
              </w:rPr>
              <w:t xml:space="preserve"> a aktuálneho celkového počtu svetelných miest v sústave verejného osvetlenia.</w:t>
            </w:r>
          </w:p>
        </w:tc>
      </w:tr>
      <w:tr w:rsidR="00747877" w:rsidRPr="005D2BA4" w14:paraId="01C7F3FA" w14:textId="77777777" w:rsidTr="005D2BA4">
        <w:trPr>
          <w:trHeight w:val="442"/>
        </w:trPr>
        <w:tc>
          <w:tcPr>
            <w:tcW w:w="2547" w:type="dxa"/>
            <w:vAlign w:val="center"/>
          </w:tcPr>
          <w:p w14:paraId="1DE77B18" w14:textId="77777777" w:rsidR="00747877" w:rsidRPr="006C6F87" w:rsidRDefault="00747877" w:rsidP="005D2BA4">
            <w:pPr>
              <w:spacing w:before="120" w:after="120"/>
              <w:ind w:left="34"/>
              <w:rPr>
                <w:rFonts w:ascii="Cambria" w:hAnsi="Cambria"/>
                <w:bCs/>
              </w:rPr>
            </w:pPr>
            <w:r w:rsidRPr="006C6F87">
              <w:rPr>
                <w:rFonts w:ascii="Cambria" w:hAnsi="Cambria"/>
                <w:bCs/>
              </w:rPr>
              <w:t>STN, EN, TNI CEN/TR</w:t>
            </w:r>
          </w:p>
        </w:tc>
        <w:tc>
          <w:tcPr>
            <w:tcW w:w="7087" w:type="dxa"/>
          </w:tcPr>
          <w:p w14:paraId="546A017D" w14:textId="77777777" w:rsidR="00747877" w:rsidRPr="005D2BA4" w:rsidRDefault="00747877" w:rsidP="005D2BA4">
            <w:pPr>
              <w:tabs>
                <w:tab w:val="center" w:pos="567"/>
              </w:tabs>
              <w:spacing w:before="120" w:after="120"/>
              <w:jc w:val="both"/>
              <w:rPr>
                <w:rFonts w:ascii="Cambria" w:hAnsi="Cambria"/>
              </w:rPr>
            </w:pPr>
            <w:r w:rsidRPr="005D2BA4">
              <w:rPr>
                <w:rFonts w:ascii="Cambria" w:hAnsi="Cambria"/>
              </w:rPr>
              <w:t>Skratky pre: Slovenská technická norma, Európska norma, Technická normalizačná informácia.</w:t>
            </w:r>
          </w:p>
        </w:tc>
      </w:tr>
      <w:tr w:rsidR="00747877" w:rsidRPr="005D2BA4" w14:paraId="0AF24298" w14:textId="77777777" w:rsidTr="005D2BA4">
        <w:trPr>
          <w:trHeight w:val="442"/>
        </w:trPr>
        <w:tc>
          <w:tcPr>
            <w:tcW w:w="2547" w:type="dxa"/>
            <w:vAlign w:val="center"/>
          </w:tcPr>
          <w:p w14:paraId="6EE76FF2" w14:textId="77777777" w:rsidR="00747877" w:rsidRPr="005D2BA4" w:rsidRDefault="00747877" w:rsidP="005D2BA4">
            <w:pPr>
              <w:spacing w:before="120" w:after="120"/>
              <w:ind w:left="34"/>
              <w:rPr>
                <w:rFonts w:ascii="Cambria" w:hAnsi="Cambria"/>
                <w:bCs/>
              </w:rPr>
            </w:pPr>
            <w:r w:rsidRPr="005D2BA4">
              <w:rPr>
                <w:rFonts w:ascii="Cambria" w:hAnsi="Cambria"/>
                <w:bCs/>
              </w:rPr>
              <w:t>Komunikácia alebo priestor triedy M,C, P</w:t>
            </w:r>
          </w:p>
        </w:tc>
        <w:tc>
          <w:tcPr>
            <w:tcW w:w="7087" w:type="dxa"/>
          </w:tcPr>
          <w:p w14:paraId="3FBE849D" w14:textId="77777777" w:rsidR="00747877" w:rsidRPr="005D2BA4" w:rsidRDefault="00747877" w:rsidP="005D2BA4">
            <w:pPr>
              <w:tabs>
                <w:tab w:val="center" w:pos="567"/>
              </w:tabs>
              <w:spacing w:before="120" w:after="120"/>
              <w:jc w:val="both"/>
              <w:rPr>
                <w:rFonts w:ascii="Cambria" w:hAnsi="Cambria"/>
              </w:rPr>
            </w:pPr>
            <w:r w:rsidRPr="005D2BA4">
              <w:rPr>
                <w:rFonts w:ascii="Cambria" w:hAnsi="Cambria"/>
              </w:rPr>
              <w:t xml:space="preserve">Triedy osvetlenia sú definované normou </w:t>
            </w:r>
            <w:r w:rsidRPr="005D2BA4">
              <w:rPr>
                <w:i/>
                <w:iCs/>
              </w:rPr>
              <w:t>TNI CEN/TR</w:t>
            </w:r>
            <w:r w:rsidRPr="005D2BA4">
              <w:rPr>
                <w:rFonts w:ascii="Cambria" w:hAnsi="Cambria"/>
              </w:rPr>
              <w:t xml:space="preserve"> 13201-1. Podľa tejto normy sú roztriedené komunikácie a priestory do jednotlivých tried osvetlenia.</w:t>
            </w:r>
          </w:p>
        </w:tc>
      </w:tr>
      <w:tr w:rsidR="00747877" w:rsidRPr="005D2BA4" w14:paraId="2F1B7280" w14:textId="77777777" w:rsidTr="005D2BA4">
        <w:trPr>
          <w:trHeight w:val="442"/>
        </w:trPr>
        <w:tc>
          <w:tcPr>
            <w:tcW w:w="2547" w:type="dxa"/>
            <w:vAlign w:val="center"/>
          </w:tcPr>
          <w:p w14:paraId="0AF1869B" w14:textId="77777777" w:rsidR="00747877" w:rsidRPr="005D2BA4" w:rsidRDefault="00747877" w:rsidP="005D2BA4">
            <w:pPr>
              <w:spacing w:before="120" w:after="120"/>
              <w:ind w:left="34"/>
              <w:rPr>
                <w:rFonts w:ascii="Cambria" w:hAnsi="Cambria"/>
                <w:bCs/>
              </w:rPr>
            </w:pPr>
            <w:r w:rsidRPr="005D2BA4">
              <w:rPr>
                <w:rFonts w:ascii="Cambria" w:hAnsi="Cambria"/>
                <w:bCs/>
              </w:rPr>
              <w:t>Služobná prevádzka a údržba (správa)</w:t>
            </w:r>
          </w:p>
        </w:tc>
        <w:tc>
          <w:tcPr>
            <w:tcW w:w="7087" w:type="dxa"/>
          </w:tcPr>
          <w:p w14:paraId="6EC5A36D" w14:textId="678099D9" w:rsidR="00747877" w:rsidRPr="005D2BA4" w:rsidRDefault="00747877" w:rsidP="005D2BA4">
            <w:pPr>
              <w:tabs>
                <w:tab w:val="center" w:pos="567"/>
              </w:tabs>
              <w:spacing w:before="120" w:after="120"/>
              <w:jc w:val="both"/>
              <w:rPr>
                <w:rFonts w:ascii="Cambria" w:hAnsi="Cambria"/>
              </w:rPr>
            </w:pPr>
            <w:r w:rsidRPr="005D2BA4">
              <w:rPr>
                <w:rFonts w:ascii="Cambria" w:hAnsi="Cambria"/>
              </w:rPr>
              <w:t xml:space="preserve">Súhrn práv a povinností </w:t>
            </w:r>
            <w:r w:rsidR="006C6F87">
              <w:rPr>
                <w:rFonts w:ascii="Cambria" w:hAnsi="Cambria"/>
              </w:rPr>
              <w:t>Poskytovateľa</w:t>
            </w:r>
            <w:r w:rsidRPr="005D2BA4">
              <w:rPr>
                <w:rFonts w:ascii="Cambria" w:hAnsi="Cambria"/>
              </w:rPr>
              <w:t xml:space="preserve"> k sústave verejného osvetlenia, ktoré sú vykonávané na základe prístupu </w:t>
            </w:r>
            <w:r w:rsidR="006C6F87">
              <w:rPr>
                <w:rFonts w:ascii="Cambria" w:hAnsi="Cambria"/>
              </w:rPr>
              <w:t>Poskytovateľa</w:t>
            </w:r>
            <w:r w:rsidRPr="005D2BA4">
              <w:rPr>
                <w:rFonts w:ascii="Cambria" w:hAnsi="Cambria"/>
              </w:rPr>
              <w:t xml:space="preserve"> k zariadeniam verejného osvetlenia, za účelom poskytnutia služobnej prevádzky a údržby sústavy verejného osvetlenia. Vlastnícke a iné práva </w:t>
            </w:r>
            <w:r w:rsidR="006C6F87">
              <w:rPr>
                <w:rFonts w:ascii="Cambria" w:hAnsi="Cambria"/>
              </w:rPr>
              <w:t>Objednávateľa</w:t>
            </w:r>
            <w:r w:rsidRPr="005D2BA4">
              <w:rPr>
                <w:rFonts w:ascii="Cambria" w:hAnsi="Cambria"/>
              </w:rPr>
              <w:t xml:space="preserve"> k zariadeniam verejného osvetlenia alebo jeho pôvodným častiam, vrátane dodaných a inštalovaných nových súčastí sústavy verejného osvetlenia, nie sú ich prenechaním do služobnej prevádzky dotknuté.</w:t>
            </w:r>
          </w:p>
        </w:tc>
      </w:tr>
      <w:tr w:rsidR="00747877" w:rsidRPr="005D2BA4" w14:paraId="6B0C2C6E" w14:textId="77777777" w:rsidTr="005D2BA4">
        <w:trPr>
          <w:trHeight w:val="442"/>
        </w:trPr>
        <w:tc>
          <w:tcPr>
            <w:tcW w:w="2547" w:type="dxa"/>
            <w:vAlign w:val="center"/>
          </w:tcPr>
          <w:p w14:paraId="4B04738A" w14:textId="77777777" w:rsidR="00747877" w:rsidRPr="005D2BA4" w:rsidRDefault="00747877" w:rsidP="005D2BA4">
            <w:pPr>
              <w:spacing w:before="120" w:after="120"/>
              <w:ind w:left="34"/>
              <w:rPr>
                <w:rFonts w:ascii="Cambria" w:hAnsi="Cambria"/>
                <w:bCs/>
              </w:rPr>
            </w:pPr>
            <w:r w:rsidRPr="005D2BA4">
              <w:rPr>
                <w:rFonts w:ascii="Cambria" w:hAnsi="Cambria"/>
                <w:bCs/>
              </w:rPr>
              <w:t>Riadna údržba</w:t>
            </w:r>
          </w:p>
        </w:tc>
        <w:tc>
          <w:tcPr>
            <w:tcW w:w="7087" w:type="dxa"/>
          </w:tcPr>
          <w:p w14:paraId="44A60258" w14:textId="672F1425" w:rsidR="00747877" w:rsidRDefault="00747877" w:rsidP="005D2BA4">
            <w:pPr>
              <w:tabs>
                <w:tab w:val="center" w:pos="567"/>
              </w:tabs>
              <w:spacing w:before="120" w:after="120"/>
              <w:jc w:val="both"/>
              <w:rPr>
                <w:ins w:id="2" w:author="Tomas Uricek" w:date="2024-03-15T10:33:00Z"/>
                <w:rFonts w:ascii="Cambria" w:hAnsi="Cambria"/>
              </w:rPr>
            </w:pPr>
            <w:r w:rsidRPr="005D2BA4">
              <w:rPr>
                <w:rFonts w:ascii="Cambria" w:hAnsi="Cambria"/>
              </w:rPr>
              <w:t xml:space="preserve">Vykonanie </w:t>
            </w:r>
            <w:del w:id="3" w:author="Tomas Uricek" w:date="2024-03-15T10:33:00Z">
              <w:r w:rsidRPr="005D2BA4">
                <w:rPr>
                  <w:rFonts w:ascii="Cambria" w:hAnsi="Cambria"/>
                </w:rPr>
                <w:delText>pravidelných</w:delText>
              </w:r>
            </w:del>
            <w:ins w:id="4" w:author="Tomas Uricek" w:date="2024-03-15T10:33:00Z">
              <w:r w:rsidR="005F1959">
                <w:rPr>
                  <w:rFonts w:ascii="Cambria" w:hAnsi="Cambria"/>
                </w:rPr>
                <w:t>všetkých</w:t>
              </w:r>
            </w:ins>
            <w:r w:rsidR="005F1959">
              <w:rPr>
                <w:rFonts w:ascii="Cambria" w:hAnsi="Cambria"/>
              </w:rPr>
              <w:t xml:space="preserve"> úkonov</w:t>
            </w:r>
            <w:r w:rsidRPr="005D2BA4">
              <w:rPr>
                <w:rFonts w:ascii="Cambria" w:hAnsi="Cambria"/>
              </w:rPr>
              <w:t xml:space="preserve"> </w:t>
            </w:r>
            <w:del w:id="5" w:author="Tomas Uricek" w:date="2024-03-15T10:33:00Z">
              <w:r w:rsidRPr="005D2BA4">
                <w:rPr>
                  <w:rFonts w:ascii="Cambria" w:hAnsi="Cambria"/>
                </w:rPr>
                <w:delText xml:space="preserve">zameraných </w:delText>
              </w:r>
            </w:del>
            <w:r w:rsidRPr="005D2BA4">
              <w:rPr>
                <w:rFonts w:ascii="Cambria" w:hAnsi="Cambria"/>
              </w:rPr>
              <w:t>na zabezpečenie správneho fungovania</w:t>
            </w:r>
            <w:r w:rsidR="005F1959">
              <w:rPr>
                <w:rFonts w:ascii="Cambria" w:hAnsi="Cambria"/>
              </w:rPr>
              <w:t xml:space="preserve"> </w:t>
            </w:r>
            <w:del w:id="6" w:author="Tomas Uricek" w:date="2024-03-15T10:33:00Z">
              <w:r w:rsidRPr="005D2BA4">
                <w:rPr>
                  <w:rFonts w:ascii="Cambria" w:hAnsi="Cambria"/>
                </w:rPr>
                <w:delText>sústavy</w:delText>
              </w:r>
            </w:del>
            <w:ins w:id="7" w:author="Tomas Uricek" w:date="2024-03-15T10:33:00Z">
              <w:r w:rsidR="005F1959">
                <w:rPr>
                  <w:rFonts w:ascii="Cambria" w:hAnsi="Cambria"/>
                </w:rPr>
                <w:t>a prevádzkyschopnosti</w:t>
              </w:r>
              <w:r w:rsidRPr="005D2BA4">
                <w:rPr>
                  <w:rFonts w:ascii="Cambria" w:hAnsi="Cambria"/>
                </w:rPr>
                <w:t xml:space="preserve"> </w:t>
              </w:r>
              <w:r w:rsidR="005F1959">
                <w:rPr>
                  <w:rFonts w:ascii="Cambria" w:hAnsi="Cambria"/>
                </w:rPr>
                <w:t>S</w:t>
              </w:r>
              <w:r w:rsidRPr="005D2BA4">
                <w:rPr>
                  <w:rFonts w:ascii="Cambria" w:hAnsi="Cambria"/>
                </w:rPr>
                <w:t>ústavy</w:t>
              </w:r>
            </w:ins>
            <w:r w:rsidRPr="005D2BA4">
              <w:rPr>
                <w:rFonts w:ascii="Cambria" w:hAnsi="Cambria"/>
              </w:rPr>
              <w:t xml:space="preserve"> verejného osvetlenia uvedených v</w:t>
            </w:r>
            <w:r w:rsidR="00D21B02">
              <w:rPr>
                <w:rFonts w:ascii="Cambria" w:hAnsi="Cambria"/>
              </w:rPr>
              <w:t xml:space="preserve"> Článku </w:t>
            </w:r>
            <w:r w:rsidR="00D21B02">
              <w:rPr>
                <w:rFonts w:ascii="Cambria" w:hAnsi="Cambria"/>
              </w:rPr>
              <w:fldChar w:fldCharType="begin"/>
            </w:r>
            <w:r w:rsidR="00D21B02">
              <w:rPr>
                <w:rFonts w:ascii="Cambria" w:hAnsi="Cambria"/>
              </w:rPr>
              <w:instrText xml:space="preserve"> REF _Ref98848967 \r \h </w:instrText>
            </w:r>
            <w:r w:rsidR="00D21B02">
              <w:rPr>
                <w:rFonts w:ascii="Cambria" w:hAnsi="Cambria"/>
              </w:rPr>
            </w:r>
            <w:r w:rsidR="00D21B02">
              <w:rPr>
                <w:rFonts w:ascii="Cambria" w:hAnsi="Cambria"/>
              </w:rPr>
              <w:fldChar w:fldCharType="separate"/>
            </w:r>
            <w:r w:rsidR="005F1959">
              <w:rPr>
                <w:rFonts w:ascii="Cambria" w:hAnsi="Cambria"/>
              </w:rPr>
              <w:t>3</w:t>
            </w:r>
            <w:r w:rsidR="00D21B02">
              <w:rPr>
                <w:rFonts w:ascii="Cambria" w:hAnsi="Cambria"/>
              </w:rPr>
              <w:fldChar w:fldCharType="end"/>
            </w:r>
            <w:r w:rsidRPr="005D2BA4">
              <w:rPr>
                <w:rFonts w:ascii="Cambria" w:hAnsi="Cambria"/>
              </w:rPr>
              <w:t xml:space="preserve"> - Riadna údržba </w:t>
            </w:r>
            <w:r w:rsidR="00D21B02">
              <w:rPr>
                <w:rFonts w:ascii="Cambria" w:hAnsi="Cambria"/>
              </w:rPr>
              <w:t>tejto prílohy</w:t>
            </w:r>
            <w:r w:rsidRPr="005D2BA4">
              <w:rPr>
                <w:rFonts w:ascii="Cambria" w:hAnsi="Cambria"/>
              </w:rPr>
              <w:t>, jej prevádzku, údržbu, opravy, ktoré sú následkami jej bežného opotrebenia, používania a/alebo straty obvyklej životnosti. Patrí sem najmä výmena špecifických súčiastok, pre ktoré sa predpokladá pravidelná výmena ako svetelné zdroje, poistky a pod.</w:t>
            </w:r>
          </w:p>
          <w:p w14:paraId="04D14336" w14:textId="2FF47B99" w:rsidR="00E4736C" w:rsidRPr="005D2BA4" w:rsidRDefault="005F1959" w:rsidP="005D2BA4">
            <w:pPr>
              <w:tabs>
                <w:tab w:val="center" w:pos="567"/>
              </w:tabs>
              <w:spacing w:before="120" w:after="120"/>
              <w:jc w:val="both"/>
              <w:rPr>
                <w:rFonts w:ascii="Cambria" w:hAnsi="Cambria"/>
              </w:rPr>
            </w:pPr>
            <w:ins w:id="8" w:author="Tomas Uricek" w:date="2024-03-15T10:33:00Z">
              <w:r>
                <w:rPr>
                  <w:rFonts w:ascii="Cambria" w:hAnsi="Cambria"/>
                </w:rPr>
                <w:lastRenderedPageBreak/>
                <w:t>Do rozsahu Riadnej údržby nepatria úkony Riadnej údržby vo vzťahu k žiadnym horizontálnym (podzemným ani vzdušným) káblovým vedeniam</w:t>
              </w:r>
              <w:r w:rsidR="002645DF">
                <w:rPr>
                  <w:rFonts w:ascii="Cambria" w:hAnsi="Cambria"/>
                </w:rPr>
                <w:t>, ktorých dodanie nebolo predmetom Diela</w:t>
              </w:r>
              <w:r w:rsidR="00E4736C">
                <w:rPr>
                  <w:rFonts w:ascii="Cambria" w:hAnsi="Cambria"/>
                </w:rPr>
                <w:t>.</w:t>
              </w:r>
            </w:ins>
          </w:p>
        </w:tc>
      </w:tr>
      <w:tr w:rsidR="00747877" w:rsidRPr="005D2BA4" w14:paraId="68F7E20C" w14:textId="77777777" w:rsidTr="005D2BA4">
        <w:trPr>
          <w:trHeight w:val="442"/>
        </w:trPr>
        <w:tc>
          <w:tcPr>
            <w:tcW w:w="2547" w:type="dxa"/>
            <w:vAlign w:val="center"/>
          </w:tcPr>
          <w:p w14:paraId="4D11728B" w14:textId="77777777" w:rsidR="00747877" w:rsidRPr="005D2BA4" w:rsidRDefault="00747877" w:rsidP="005D2BA4">
            <w:pPr>
              <w:spacing w:before="120" w:after="120"/>
              <w:ind w:left="34"/>
              <w:rPr>
                <w:rFonts w:ascii="Cambria" w:hAnsi="Cambria"/>
              </w:rPr>
            </w:pPr>
            <w:r w:rsidRPr="005D2BA4">
              <w:rPr>
                <w:rFonts w:ascii="Cambria" w:hAnsi="Cambria"/>
                <w:bCs/>
              </w:rPr>
              <w:lastRenderedPageBreak/>
              <w:t>Mimoriadna</w:t>
            </w:r>
            <w:r w:rsidRPr="005D2BA4">
              <w:rPr>
                <w:rFonts w:ascii="Cambria" w:hAnsi="Cambria"/>
              </w:rPr>
              <w:t xml:space="preserve"> údržba</w:t>
            </w:r>
          </w:p>
        </w:tc>
        <w:tc>
          <w:tcPr>
            <w:tcW w:w="7087" w:type="dxa"/>
          </w:tcPr>
          <w:p w14:paraId="31641EA1" w14:textId="5EFA6FC1" w:rsidR="00747877" w:rsidRPr="005D2BA4" w:rsidRDefault="00747877" w:rsidP="005D2BA4">
            <w:pPr>
              <w:tabs>
                <w:tab w:val="center" w:pos="567"/>
              </w:tabs>
              <w:spacing w:before="120" w:after="120"/>
              <w:jc w:val="both"/>
              <w:rPr>
                <w:rFonts w:ascii="Cambria" w:hAnsi="Cambria"/>
              </w:rPr>
            </w:pPr>
            <w:r w:rsidRPr="005D2BA4">
              <w:rPr>
                <w:rFonts w:ascii="Cambria" w:hAnsi="Cambria"/>
              </w:rPr>
              <w:t xml:space="preserve">Jedná sa o všetky zásahy nezahrnuté do riadnej údržby. Najmä zásahy určené na opätovné prinavrátenie funkčnosti sústavy verejného osvetlenia alebo jej časti do dohodnutého stavu a/alebo do stavu požadovaného platnou technickou normou, ktoré nie je vyvolané bežným opotrebením, stratou životnosti, </w:t>
            </w:r>
            <w:del w:id="9" w:author="Tomas Uricek" w:date="2024-03-15T10:33:00Z">
              <w:r w:rsidRPr="005D2BA4">
                <w:rPr>
                  <w:rFonts w:ascii="Cambria" w:hAnsi="Cambria"/>
                </w:rPr>
                <w:delText>poškodenia</w:delText>
              </w:r>
            </w:del>
            <w:ins w:id="10" w:author="Tomas Uricek" w:date="2024-03-15T10:33:00Z">
              <w:r w:rsidRPr="005D2BA4">
                <w:rPr>
                  <w:rFonts w:ascii="Cambria" w:hAnsi="Cambria"/>
                </w:rPr>
                <w:t>poškodenia</w:t>
              </w:r>
              <w:r w:rsidR="005F1959">
                <w:rPr>
                  <w:rFonts w:ascii="Cambria" w:hAnsi="Cambria"/>
                </w:rPr>
                <w:t>mi</w:t>
              </w:r>
            </w:ins>
            <w:r w:rsidRPr="005D2BA4">
              <w:rPr>
                <w:rFonts w:ascii="Cambria" w:hAnsi="Cambria"/>
              </w:rPr>
              <w:t xml:space="preserve"> z dôvodov na strane súčasného prevádzkovateľa sústavy verejného osvetlenia</w:t>
            </w:r>
            <w:del w:id="11" w:author="Tomas Uricek" w:date="2024-03-15T10:33:00Z">
              <w:r w:rsidRPr="005D2BA4">
                <w:rPr>
                  <w:rFonts w:ascii="Cambria" w:hAnsi="Cambria"/>
                </w:rPr>
                <w:delText xml:space="preserve">, ale je dôsledkom iných skutočností nemajúcich súvis s plnením poskytnutým </w:delText>
              </w:r>
              <w:r w:rsidR="00560AD9">
                <w:rPr>
                  <w:rFonts w:ascii="Cambria" w:hAnsi="Cambria"/>
                </w:rPr>
                <w:delText>Poskytovateľom</w:delText>
              </w:r>
            </w:del>
            <w:ins w:id="12" w:author="Tomas Uricek" w:date="2024-03-15T10:33:00Z">
              <w:r w:rsidR="005F1959">
                <w:rPr>
                  <w:rFonts w:ascii="Cambria" w:hAnsi="Cambria"/>
                </w:rPr>
                <w:t xml:space="preserve"> alebo</w:t>
              </w:r>
              <w:r w:rsidR="005F1959" w:rsidRPr="005D2BA4">
                <w:rPr>
                  <w:rFonts w:ascii="Cambria" w:hAnsi="Cambria"/>
                </w:rPr>
                <w:t xml:space="preserve"> na strane</w:t>
              </w:r>
              <w:r w:rsidR="005F1959">
                <w:rPr>
                  <w:rFonts w:ascii="Cambria" w:hAnsi="Cambria"/>
                </w:rPr>
                <w:t xml:space="preserve"> Poskytovateľa</w:t>
              </w:r>
            </w:ins>
            <w:r w:rsidR="005F1959">
              <w:rPr>
                <w:rFonts w:ascii="Cambria" w:hAnsi="Cambria"/>
              </w:rPr>
              <w:t>.</w:t>
            </w:r>
          </w:p>
        </w:tc>
      </w:tr>
    </w:tbl>
    <w:p w14:paraId="100E4662" w14:textId="50E80987" w:rsidR="00747877" w:rsidRPr="005D2BA4" w:rsidRDefault="00747877" w:rsidP="00747877">
      <w:pPr>
        <w:rPr>
          <w:rFonts w:ascii="Cambria" w:hAnsi="Cambria"/>
          <w:b/>
          <w:bCs/>
        </w:rPr>
      </w:pPr>
    </w:p>
    <w:p w14:paraId="5D4229BC" w14:textId="08522346" w:rsidR="00E761DB" w:rsidRPr="005D2BA4" w:rsidRDefault="00E761DB" w:rsidP="00F3694D">
      <w:pPr>
        <w:pStyle w:val="ListParagraph"/>
        <w:numPr>
          <w:ilvl w:val="0"/>
          <w:numId w:val="3"/>
        </w:numPr>
        <w:spacing w:before="360" w:after="360"/>
        <w:contextualSpacing w:val="0"/>
        <w:rPr>
          <w:rFonts w:ascii="Cambria" w:hAnsi="Cambria"/>
          <w:b/>
          <w:bCs/>
        </w:rPr>
      </w:pPr>
      <w:r w:rsidRPr="005D2BA4">
        <w:rPr>
          <w:rFonts w:ascii="Cambria" w:hAnsi="Cambria"/>
          <w:b/>
          <w:bCs/>
        </w:rPr>
        <w:t>ROZSAH ČINNOSTÍ SLUŽOBNEJ PREVÁDZKY A ÚDRŽBY SÚSTAVY VEREJNÉHO OSVETLENIA</w:t>
      </w:r>
    </w:p>
    <w:p w14:paraId="5E48CA25" w14:textId="6147614C" w:rsidR="00E761DB" w:rsidRPr="005D2BA4" w:rsidRDefault="00560AD9" w:rsidP="00F3694D">
      <w:pPr>
        <w:pStyle w:val="ListParagraph"/>
        <w:ind w:left="709"/>
        <w:contextualSpacing w:val="0"/>
        <w:jc w:val="both"/>
        <w:rPr>
          <w:rFonts w:ascii="Cambria" w:hAnsi="Cambria" w:cstheme="minorHAnsi"/>
          <w:bCs/>
        </w:rPr>
      </w:pPr>
      <w:r>
        <w:rPr>
          <w:rFonts w:ascii="Cambria" w:hAnsi="Cambria" w:cstheme="minorHAnsi"/>
          <w:bCs/>
        </w:rPr>
        <w:t>Poskytovateľ</w:t>
      </w:r>
      <w:r w:rsidR="00E761DB" w:rsidRPr="005D2BA4">
        <w:rPr>
          <w:rFonts w:ascii="Cambria" w:hAnsi="Cambria" w:cstheme="minorHAnsi"/>
          <w:bCs/>
        </w:rPr>
        <w:t xml:space="preserve"> sa počas</w:t>
      </w:r>
      <w:r w:rsidR="00951130">
        <w:rPr>
          <w:rFonts w:ascii="Cambria" w:hAnsi="Cambria" w:cstheme="minorHAnsi"/>
          <w:bCs/>
        </w:rPr>
        <w:t xml:space="preserve"> plynutia</w:t>
      </w:r>
      <w:r w:rsidR="00E761DB" w:rsidRPr="005D2BA4">
        <w:rPr>
          <w:rFonts w:ascii="Cambria" w:hAnsi="Cambria" w:cstheme="minorHAnsi"/>
          <w:bCs/>
        </w:rPr>
        <w:t xml:space="preserve"> </w:t>
      </w:r>
      <w:r w:rsidR="00951130">
        <w:rPr>
          <w:rFonts w:ascii="Cambria" w:hAnsi="Cambria" w:cstheme="minorHAnsi"/>
          <w:bCs/>
        </w:rPr>
        <w:t xml:space="preserve">Obdobia </w:t>
      </w:r>
      <w:r w:rsidR="00220152">
        <w:rPr>
          <w:rFonts w:ascii="Cambria" w:hAnsi="Cambria" w:cstheme="minorHAnsi"/>
          <w:bCs/>
        </w:rPr>
        <w:t>prevádzky a údržby</w:t>
      </w:r>
      <w:r w:rsidR="00E761DB" w:rsidRPr="005D2BA4">
        <w:rPr>
          <w:rFonts w:ascii="Cambria" w:hAnsi="Cambria" w:cstheme="minorHAnsi"/>
          <w:bCs/>
        </w:rPr>
        <w:t xml:space="preserve"> zaväzuje</w:t>
      </w:r>
      <w:r w:rsidR="00F3694D">
        <w:rPr>
          <w:rFonts w:ascii="Cambria" w:hAnsi="Cambria" w:cstheme="minorHAnsi"/>
          <w:bCs/>
        </w:rPr>
        <w:t xml:space="preserve"> vykonávať nasledovné činnosti</w:t>
      </w:r>
      <w:r w:rsidR="00E761DB" w:rsidRPr="005D2BA4">
        <w:rPr>
          <w:rFonts w:ascii="Cambria" w:hAnsi="Cambria" w:cstheme="minorHAnsi"/>
          <w:bCs/>
        </w:rPr>
        <w:t>:</w:t>
      </w:r>
    </w:p>
    <w:p w14:paraId="297FD631" w14:textId="73E64E90" w:rsidR="00E761DB" w:rsidRPr="005D2BA4" w:rsidRDefault="00E761DB" w:rsidP="00F3694D">
      <w:pPr>
        <w:pStyle w:val="ListParagraph"/>
        <w:numPr>
          <w:ilvl w:val="1"/>
          <w:numId w:val="3"/>
        </w:numPr>
        <w:contextualSpacing w:val="0"/>
        <w:jc w:val="both"/>
        <w:rPr>
          <w:rFonts w:ascii="Cambria" w:hAnsi="Cambria" w:cstheme="minorHAnsi"/>
          <w:bCs/>
        </w:rPr>
      </w:pPr>
      <w:bookmarkStart w:id="13" w:name="_Hlk44440699"/>
      <w:r w:rsidRPr="005D2BA4">
        <w:rPr>
          <w:rFonts w:ascii="Cambria" w:hAnsi="Cambria" w:cstheme="minorHAnsi"/>
          <w:bCs/>
        </w:rPr>
        <w:t xml:space="preserve">Zabezpečiť Riadnu údržbu sústavy verejného osvetlenia podľa </w:t>
      </w:r>
      <w:hyperlink w:anchor="_RIADNA_ÚDRŽBA" w:history="1">
        <w:r w:rsidR="00655246">
          <w:rPr>
            <w:rFonts w:ascii="Cambria" w:hAnsi="Cambria" w:cstheme="minorHAnsi"/>
            <w:bCs/>
          </w:rPr>
          <w:t xml:space="preserve">Článku </w:t>
        </w:r>
        <w:r w:rsidR="00655246">
          <w:rPr>
            <w:rFonts w:ascii="Cambria" w:hAnsi="Cambria" w:cstheme="minorHAnsi"/>
            <w:bCs/>
          </w:rPr>
          <w:fldChar w:fldCharType="begin"/>
        </w:r>
        <w:r w:rsidR="00655246">
          <w:rPr>
            <w:rFonts w:ascii="Cambria" w:hAnsi="Cambria" w:cstheme="minorHAnsi"/>
            <w:bCs/>
          </w:rPr>
          <w:instrText xml:space="preserve"> REF _Ref98848967 \r \h </w:instrText>
        </w:r>
        <w:r w:rsidR="00655246">
          <w:rPr>
            <w:rFonts w:ascii="Cambria" w:hAnsi="Cambria" w:cstheme="minorHAnsi"/>
            <w:bCs/>
          </w:rPr>
        </w:r>
        <w:r w:rsidR="00655246">
          <w:rPr>
            <w:rFonts w:ascii="Cambria" w:hAnsi="Cambria" w:cstheme="minorHAnsi"/>
            <w:bCs/>
          </w:rPr>
          <w:fldChar w:fldCharType="separate"/>
        </w:r>
        <w:r w:rsidR="005F1959">
          <w:rPr>
            <w:rFonts w:ascii="Cambria" w:hAnsi="Cambria" w:cstheme="minorHAnsi"/>
            <w:bCs/>
          </w:rPr>
          <w:t>3</w:t>
        </w:r>
        <w:r w:rsidR="00655246">
          <w:rPr>
            <w:rFonts w:ascii="Cambria" w:hAnsi="Cambria" w:cstheme="minorHAnsi"/>
            <w:bCs/>
          </w:rPr>
          <w:fldChar w:fldCharType="end"/>
        </w:r>
        <w:r w:rsidRPr="005D2BA4">
          <w:rPr>
            <w:rFonts w:ascii="Cambria" w:hAnsi="Cambria" w:cstheme="minorHAnsi"/>
            <w:bCs/>
          </w:rPr>
          <w:t xml:space="preserve"> – Riadna údržba.</w:t>
        </w:r>
      </w:hyperlink>
    </w:p>
    <w:p w14:paraId="2848ED18" w14:textId="51CBE085" w:rsidR="00E761DB" w:rsidRPr="005D2BA4" w:rsidRDefault="00E761DB" w:rsidP="00F3694D">
      <w:pPr>
        <w:pStyle w:val="ListParagraph"/>
        <w:numPr>
          <w:ilvl w:val="1"/>
          <w:numId w:val="3"/>
        </w:numPr>
        <w:contextualSpacing w:val="0"/>
        <w:jc w:val="both"/>
        <w:rPr>
          <w:rFonts w:ascii="Cambria" w:hAnsi="Cambria" w:cstheme="minorHAnsi"/>
          <w:bCs/>
        </w:rPr>
      </w:pPr>
      <w:r w:rsidRPr="005D2BA4">
        <w:rPr>
          <w:rFonts w:ascii="Cambria" w:hAnsi="Cambria" w:cstheme="minorHAnsi"/>
          <w:bCs/>
        </w:rPr>
        <w:t xml:space="preserve">Zaistiť trvalú bezpečnosť elektrických zariadení verejného osvetlenia podľa </w:t>
      </w:r>
      <w:hyperlink w:anchor="_BEZPEČNOSŤ_SÚSTAVY_VEREJNÉHO" w:history="1">
        <w:r w:rsidR="00655246">
          <w:rPr>
            <w:rFonts w:ascii="Cambria" w:hAnsi="Cambria" w:cstheme="minorHAnsi"/>
            <w:bCs/>
          </w:rPr>
          <w:t xml:space="preserve">Článku </w:t>
        </w:r>
        <w:r w:rsidR="00655246">
          <w:rPr>
            <w:rFonts w:ascii="Cambria" w:hAnsi="Cambria" w:cstheme="minorHAnsi"/>
            <w:bCs/>
          </w:rPr>
          <w:fldChar w:fldCharType="begin"/>
        </w:r>
        <w:r w:rsidR="00655246">
          <w:rPr>
            <w:rFonts w:ascii="Cambria" w:hAnsi="Cambria" w:cstheme="minorHAnsi"/>
            <w:bCs/>
          </w:rPr>
          <w:instrText xml:space="preserve"> REF _Ref98849171 \r \h </w:instrText>
        </w:r>
        <w:r w:rsidR="00655246">
          <w:rPr>
            <w:rFonts w:ascii="Cambria" w:hAnsi="Cambria" w:cstheme="minorHAnsi"/>
            <w:bCs/>
          </w:rPr>
        </w:r>
        <w:r w:rsidR="00655246">
          <w:rPr>
            <w:rFonts w:ascii="Cambria" w:hAnsi="Cambria" w:cstheme="minorHAnsi"/>
            <w:bCs/>
          </w:rPr>
          <w:fldChar w:fldCharType="separate"/>
        </w:r>
        <w:r w:rsidR="005F1959">
          <w:rPr>
            <w:rFonts w:ascii="Cambria" w:hAnsi="Cambria" w:cstheme="minorHAnsi"/>
            <w:bCs/>
          </w:rPr>
          <w:t>4</w:t>
        </w:r>
        <w:r w:rsidR="00655246">
          <w:rPr>
            <w:rFonts w:ascii="Cambria" w:hAnsi="Cambria" w:cstheme="minorHAnsi"/>
            <w:bCs/>
          </w:rPr>
          <w:fldChar w:fldCharType="end"/>
        </w:r>
        <w:r w:rsidRPr="005D2BA4">
          <w:rPr>
            <w:rFonts w:ascii="Cambria" w:hAnsi="Cambria" w:cstheme="minorHAnsi"/>
            <w:bCs/>
          </w:rPr>
          <w:t xml:space="preserve"> – Bezpečnosť sústavy verejného osvetlenia.</w:t>
        </w:r>
      </w:hyperlink>
    </w:p>
    <w:p w14:paraId="10BC7CA6" w14:textId="06897908" w:rsidR="00E761DB" w:rsidRPr="005D2BA4" w:rsidRDefault="00E761DB" w:rsidP="00F3694D">
      <w:pPr>
        <w:pStyle w:val="ListParagraph"/>
        <w:numPr>
          <w:ilvl w:val="1"/>
          <w:numId w:val="3"/>
        </w:numPr>
        <w:contextualSpacing w:val="0"/>
        <w:jc w:val="both"/>
        <w:rPr>
          <w:rFonts w:ascii="Cambria" w:hAnsi="Cambria" w:cstheme="minorHAnsi"/>
          <w:bCs/>
        </w:rPr>
      </w:pPr>
      <w:r w:rsidRPr="005D2BA4">
        <w:rPr>
          <w:rFonts w:ascii="Cambria" w:hAnsi="Cambria" w:cstheme="minorHAnsi"/>
          <w:bCs/>
        </w:rPr>
        <w:t xml:space="preserve">Preukázateľne plánovať a vykonávať pravidelné prehliadky a skúšky všetkých elektrických zariadení sústavy verejného osvetlenia podľa </w:t>
      </w:r>
      <w:hyperlink w:anchor="_BEZPEČNOSŤ_SÚSTAVY_VEREJNÉHO" w:history="1">
        <w:hyperlink w:anchor="_BEZPEČNOSŤ_SÚSTAVY_VEREJNÉHO" w:history="1">
          <w:r w:rsidR="00655246">
            <w:rPr>
              <w:rFonts w:ascii="Cambria" w:hAnsi="Cambria" w:cstheme="minorHAnsi"/>
              <w:bCs/>
            </w:rPr>
            <w:t xml:space="preserve">Článku </w:t>
          </w:r>
          <w:r w:rsidR="00655246">
            <w:rPr>
              <w:rFonts w:ascii="Cambria" w:hAnsi="Cambria" w:cstheme="minorHAnsi"/>
              <w:bCs/>
            </w:rPr>
            <w:fldChar w:fldCharType="begin"/>
          </w:r>
          <w:r w:rsidR="00655246">
            <w:rPr>
              <w:rFonts w:ascii="Cambria" w:hAnsi="Cambria" w:cstheme="minorHAnsi"/>
              <w:bCs/>
            </w:rPr>
            <w:instrText xml:space="preserve"> REF _Ref98849171 \r \h </w:instrText>
          </w:r>
          <w:r w:rsidR="00655246">
            <w:rPr>
              <w:rFonts w:ascii="Cambria" w:hAnsi="Cambria" w:cstheme="minorHAnsi"/>
              <w:bCs/>
            </w:rPr>
          </w:r>
          <w:r w:rsidR="00655246">
            <w:rPr>
              <w:rFonts w:ascii="Cambria" w:hAnsi="Cambria" w:cstheme="minorHAnsi"/>
              <w:bCs/>
            </w:rPr>
            <w:fldChar w:fldCharType="separate"/>
          </w:r>
          <w:r w:rsidR="005F1959">
            <w:rPr>
              <w:rFonts w:ascii="Cambria" w:hAnsi="Cambria" w:cstheme="minorHAnsi"/>
              <w:bCs/>
            </w:rPr>
            <w:t>4</w:t>
          </w:r>
          <w:r w:rsidR="00655246">
            <w:rPr>
              <w:rFonts w:ascii="Cambria" w:hAnsi="Cambria" w:cstheme="minorHAnsi"/>
              <w:bCs/>
            </w:rPr>
            <w:fldChar w:fldCharType="end"/>
          </w:r>
          <w:r w:rsidR="00655246" w:rsidRPr="005D2BA4">
            <w:rPr>
              <w:rFonts w:ascii="Cambria" w:hAnsi="Cambria" w:cstheme="minorHAnsi"/>
              <w:bCs/>
            </w:rPr>
            <w:t xml:space="preserve"> – Bezpečnosť sústavy verejného osvetlenia.</w:t>
          </w:r>
        </w:hyperlink>
        <w:r w:rsidRPr="005D2BA4">
          <w:rPr>
            <w:rFonts w:ascii="Cambria" w:hAnsi="Cambria" w:cstheme="minorHAnsi"/>
            <w:bCs/>
          </w:rPr>
          <w:t>.</w:t>
        </w:r>
      </w:hyperlink>
    </w:p>
    <w:p w14:paraId="2A06B85C" w14:textId="77D6DB46" w:rsidR="00E761DB" w:rsidRPr="005D2BA4" w:rsidRDefault="00E761DB" w:rsidP="00F3694D">
      <w:pPr>
        <w:pStyle w:val="ListParagraph"/>
        <w:numPr>
          <w:ilvl w:val="1"/>
          <w:numId w:val="3"/>
        </w:numPr>
        <w:contextualSpacing w:val="0"/>
        <w:jc w:val="both"/>
        <w:rPr>
          <w:rFonts w:ascii="Cambria" w:hAnsi="Cambria" w:cstheme="minorHAnsi"/>
          <w:bCs/>
        </w:rPr>
      </w:pPr>
      <w:r w:rsidRPr="005D2BA4">
        <w:rPr>
          <w:rFonts w:ascii="Cambria" w:hAnsi="Cambria" w:cstheme="minorHAnsi"/>
          <w:bCs/>
        </w:rPr>
        <w:t>Zabezpečiť stanovenú dobu svietenia min 3900 hodín/rok</w:t>
      </w:r>
      <w:r w:rsidR="00655246">
        <w:rPr>
          <w:rFonts w:ascii="Cambria" w:hAnsi="Cambria" w:cstheme="minorHAnsi"/>
          <w:bCs/>
        </w:rPr>
        <w:t>.</w:t>
      </w:r>
    </w:p>
    <w:p w14:paraId="5EDB62E8" w14:textId="77777777" w:rsidR="00E761DB" w:rsidRPr="005D2BA4" w:rsidRDefault="00E761DB" w:rsidP="00F3694D">
      <w:pPr>
        <w:pStyle w:val="ListParagraph"/>
        <w:numPr>
          <w:ilvl w:val="1"/>
          <w:numId w:val="3"/>
        </w:numPr>
        <w:contextualSpacing w:val="0"/>
        <w:jc w:val="both"/>
        <w:rPr>
          <w:rFonts w:ascii="Cambria" w:hAnsi="Cambria" w:cstheme="minorHAnsi"/>
          <w:bCs/>
        </w:rPr>
      </w:pPr>
      <w:r w:rsidRPr="005D2BA4">
        <w:rPr>
          <w:rFonts w:ascii="Cambria" w:hAnsi="Cambria" w:cstheme="minorHAnsi"/>
          <w:bCs/>
        </w:rPr>
        <w:t xml:space="preserve">Priebežne aktualizovať technický </w:t>
      </w:r>
      <w:proofErr w:type="spellStart"/>
      <w:r w:rsidRPr="005D2BA4">
        <w:rPr>
          <w:rFonts w:ascii="Cambria" w:hAnsi="Cambria" w:cstheme="minorHAnsi"/>
          <w:bCs/>
        </w:rPr>
        <w:t>pasport</w:t>
      </w:r>
      <w:proofErr w:type="spellEnd"/>
      <w:r w:rsidRPr="005D2BA4">
        <w:rPr>
          <w:rFonts w:ascii="Cambria" w:hAnsi="Cambria" w:cstheme="minorHAnsi"/>
          <w:bCs/>
        </w:rPr>
        <w:t xml:space="preserve"> sústavy verejného osvetlenia v elektronickej forme.</w:t>
      </w:r>
    </w:p>
    <w:p w14:paraId="216E550B" w14:textId="14655F95" w:rsidR="00E761DB" w:rsidRDefault="00E761DB" w:rsidP="00F3694D">
      <w:pPr>
        <w:pStyle w:val="ListParagraph"/>
        <w:numPr>
          <w:ilvl w:val="1"/>
          <w:numId w:val="3"/>
        </w:numPr>
        <w:contextualSpacing w:val="0"/>
        <w:jc w:val="both"/>
        <w:rPr>
          <w:rFonts w:ascii="Cambria" w:hAnsi="Cambria" w:cstheme="minorHAnsi"/>
          <w:bCs/>
        </w:rPr>
      </w:pPr>
      <w:r w:rsidRPr="005D2BA4">
        <w:rPr>
          <w:rFonts w:ascii="Cambria" w:hAnsi="Cambria" w:cstheme="minorHAnsi"/>
          <w:bCs/>
        </w:rPr>
        <w:t xml:space="preserve">Vypracovať plán služobnej prevádzky a údržby sústavy verejného osvetlenia do 30 dní od nadobudnutia účinnosti zmluvy a na nasledujúci kalendárny rok vždy k 31.12. aktuálneho kalendárneho roka a tento plán predkladať </w:t>
      </w:r>
      <w:r w:rsidR="00777FB0">
        <w:rPr>
          <w:rFonts w:ascii="Cambria" w:hAnsi="Cambria" w:cstheme="minorHAnsi"/>
          <w:bCs/>
        </w:rPr>
        <w:t>Objednávateľovi</w:t>
      </w:r>
      <w:r w:rsidRPr="005D2BA4">
        <w:rPr>
          <w:rFonts w:ascii="Cambria" w:hAnsi="Cambria" w:cstheme="minorHAnsi"/>
          <w:bCs/>
        </w:rPr>
        <w:t xml:space="preserve"> na pripomienkovanie alebo schválenie.</w:t>
      </w:r>
    </w:p>
    <w:p w14:paraId="31267771" w14:textId="489E37F9" w:rsidR="00C37F2B" w:rsidRDefault="00915D47" w:rsidP="00F3694D">
      <w:pPr>
        <w:pStyle w:val="ListParagraph"/>
        <w:numPr>
          <w:ilvl w:val="1"/>
          <w:numId w:val="3"/>
        </w:numPr>
        <w:contextualSpacing w:val="0"/>
        <w:jc w:val="both"/>
        <w:rPr>
          <w:ins w:id="14" w:author="Tomas Uricek" w:date="2024-03-15T10:33:00Z"/>
          <w:rFonts w:ascii="Cambria" w:hAnsi="Cambria" w:cstheme="minorHAnsi"/>
          <w:bCs/>
        </w:rPr>
      </w:pPr>
      <w:del w:id="15" w:author="Tomas Uricek" w:date="2024-03-15T10:33:00Z">
        <w:r>
          <w:rPr>
            <w:rFonts w:ascii="Cambria" w:hAnsi="Cambria" w:cstheme="minorHAnsi"/>
            <w:bCs/>
          </w:rPr>
          <w:delText>V</w:delText>
        </w:r>
      </w:del>
      <w:ins w:id="16" w:author="Tomas Uricek" w:date="2024-03-15T10:33:00Z">
        <w:r w:rsidR="00A439BB">
          <w:rPr>
            <w:rFonts w:ascii="Cambria" w:hAnsi="Cambria" w:cstheme="minorHAnsi"/>
            <w:bCs/>
          </w:rPr>
          <w:t xml:space="preserve">Poskytovateľ </w:t>
        </w:r>
        <w:r w:rsidR="00C37F2B">
          <w:rPr>
            <w:rFonts w:ascii="Cambria" w:hAnsi="Cambria" w:cstheme="minorHAnsi"/>
            <w:bCs/>
          </w:rPr>
          <w:t xml:space="preserve">sa </w:t>
        </w:r>
        <w:r w:rsidR="00A439BB">
          <w:rPr>
            <w:rFonts w:ascii="Cambria" w:hAnsi="Cambria" w:cstheme="minorHAnsi"/>
            <w:bCs/>
          </w:rPr>
          <w:t xml:space="preserve">zaväzuje úzko spolupracovať s Objednávateľom pri pripomienkovaní a schvaľovaní </w:t>
        </w:r>
        <w:r w:rsidR="00C37F2B">
          <w:rPr>
            <w:rFonts w:ascii="Cambria" w:hAnsi="Cambria" w:cstheme="minorHAnsi"/>
            <w:bCs/>
          </w:rPr>
          <w:t xml:space="preserve">akýchkoľvek zásahov do Sústavy verejného osvetlenia, najmä (nie však výlučne) </w:t>
        </w:r>
      </w:ins>
    </w:p>
    <w:p w14:paraId="439BE3DE" w14:textId="4A4D8730" w:rsidR="00C37F2B" w:rsidRDefault="00C37F2B" w:rsidP="00C37F2B">
      <w:pPr>
        <w:pStyle w:val="ListParagraph"/>
        <w:numPr>
          <w:ilvl w:val="3"/>
          <w:numId w:val="3"/>
        </w:numPr>
        <w:contextualSpacing w:val="0"/>
        <w:jc w:val="both"/>
        <w:rPr>
          <w:ins w:id="17" w:author="Tomas Uricek" w:date="2024-03-15T10:33:00Z"/>
          <w:rFonts w:ascii="Cambria" w:hAnsi="Cambria" w:cstheme="minorHAnsi"/>
          <w:bCs/>
        </w:rPr>
      </w:pPr>
      <w:ins w:id="18" w:author="Tomas Uricek" w:date="2024-03-15T10:33:00Z">
        <w:r>
          <w:rPr>
            <w:rFonts w:ascii="Cambria" w:hAnsi="Cambria" w:cstheme="minorHAnsi"/>
            <w:bCs/>
          </w:rPr>
          <w:t>v</w:t>
        </w:r>
      </w:ins>
      <w:r>
        <w:rPr>
          <w:rFonts w:ascii="Cambria" w:hAnsi="Cambria" w:cstheme="minorHAnsi"/>
          <w:bCs/>
        </w:rPr>
        <w:t xml:space="preserve"> prípade realizácie novej výstavby verejného osvetlenia, poprípade pri rozširovaní rozsahu správy verejného osvetlenia (napr. v prípade, ak sa niektoré súčasti verejného osvetlenia, ktorú </w:t>
      </w:r>
      <w:proofErr w:type="spellStart"/>
      <w:r>
        <w:rPr>
          <w:rFonts w:ascii="Cambria" w:hAnsi="Cambria" w:cstheme="minorHAnsi"/>
          <w:bCs/>
        </w:rPr>
        <w:t>sp</w:t>
      </w:r>
      <w:proofErr w:type="spellEnd"/>
      <w:r>
        <w:rPr>
          <w:rFonts w:ascii="Cambria" w:hAnsi="Cambria" w:cstheme="minorHAnsi"/>
          <w:bCs/>
        </w:rPr>
        <w:t xml:space="preserve"> aktuálne v správe súkromných vlastníkov stanú vlastníctvom Objednávateľa) </w:t>
      </w:r>
      <w:del w:id="19" w:author="Tomas Uricek" w:date="2024-03-15T10:33:00Z">
        <w:r w:rsidR="00A439BB">
          <w:rPr>
            <w:rFonts w:ascii="Cambria" w:hAnsi="Cambria" w:cstheme="minorHAnsi"/>
            <w:bCs/>
          </w:rPr>
          <w:delText xml:space="preserve">sa Poskytovateľ zaväzuje úzko spolupracovať s Objednávateľom pri pripomienkovaní a schvaľovaní </w:delText>
        </w:r>
      </w:del>
      <w:r w:rsidR="00A439BB">
        <w:rPr>
          <w:rFonts w:ascii="Cambria" w:hAnsi="Cambria" w:cstheme="minorHAnsi"/>
          <w:bCs/>
        </w:rPr>
        <w:t>takejto novej výstavby, resp. rozširovania sústavy verejného osvetlenia</w:t>
      </w:r>
      <w:del w:id="20" w:author="Tomas Uricek" w:date="2024-03-15T10:33:00Z">
        <w:r w:rsidR="00A439BB">
          <w:rPr>
            <w:rFonts w:ascii="Cambria" w:hAnsi="Cambria" w:cstheme="minorHAnsi"/>
            <w:bCs/>
          </w:rPr>
          <w:delText xml:space="preserve">, </w:delText>
        </w:r>
        <w:r w:rsidR="0073384B">
          <w:rPr>
            <w:rFonts w:ascii="Cambria" w:hAnsi="Cambria" w:cstheme="minorHAnsi"/>
            <w:bCs/>
          </w:rPr>
          <w:delText>pričom</w:delText>
        </w:r>
      </w:del>
      <w:ins w:id="21" w:author="Tomas Uricek" w:date="2024-03-15T10:33:00Z">
        <w:r>
          <w:rPr>
            <w:rFonts w:ascii="Cambria" w:hAnsi="Cambria" w:cstheme="minorHAnsi"/>
            <w:bCs/>
          </w:rPr>
          <w:t>;</w:t>
        </w:r>
      </w:ins>
    </w:p>
    <w:p w14:paraId="4364BE51" w14:textId="5CD42D90" w:rsidR="00C37F2B" w:rsidRDefault="00C37F2B" w:rsidP="00C37F2B">
      <w:pPr>
        <w:pStyle w:val="ListParagraph"/>
        <w:numPr>
          <w:ilvl w:val="3"/>
          <w:numId w:val="3"/>
        </w:numPr>
        <w:contextualSpacing w:val="0"/>
        <w:jc w:val="both"/>
        <w:rPr>
          <w:ins w:id="22" w:author="Tomas Uricek" w:date="2024-03-15T10:33:00Z"/>
          <w:rFonts w:ascii="Cambria" w:hAnsi="Cambria" w:cstheme="minorHAnsi"/>
          <w:bCs/>
        </w:rPr>
      </w:pPr>
      <w:ins w:id="23" w:author="Tomas Uricek" w:date="2024-03-15T10:33:00Z">
        <w:r>
          <w:rPr>
            <w:rFonts w:ascii="Cambria" w:hAnsi="Cambria" w:cstheme="minorHAnsi"/>
            <w:bCs/>
          </w:rPr>
          <w:t>pri realizácii projektov účelového osvetlenia;</w:t>
        </w:r>
      </w:ins>
    </w:p>
    <w:p w14:paraId="70DA8CBF" w14:textId="08C94B29" w:rsidR="00C37F2B" w:rsidRDefault="00C37F2B" w:rsidP="00C37F2B">
      <w:pPr>
        <w:pStyle w:val="ListParagraph"/>
        <w:numPr>
          <w:ilvl w:val="3"/>
          <w:numId w:val="3"/>
        </w:numPr>
        <w:contextualSpacing w:val="0"/>
        <w:jc w:val="both"/>
        <w:rPr>
          <w:ins w:id="24" w:author="Tomas Uricek" w:date="2024-03-15T10:33:00Z"/>
          <w:rFonts w:ascii="Cambria" w:hAnsi="Cambria" w:cstheme="minorHAnsi"/>
          <w:bCs/>
        </w:rPr>
      </w:pPr>
      <w:ins w:id="25" w:author="Tomas Uricek" w:date="2024-03-15T10:33:00Z">
        <w:r>
          <w:rPr>
            <w:rFonts w:ascii="Cambria" w:hAnsi="Cambria" w:cstheme="minorHAnsi"/>
            <w:bCs/>
          </w:rPr>
          <w:t>pri vytyčovaní a označovaní zariadení a sietí Sústavy verejného osvetlenia;</w:t>
        </w:r>
      </w:ins>
    </w:p>
    <w:p w14:paraId="517CDDD5" w14:textId="05C6EE00" w:rsidR="00C37F2B" w:rsidRPr="00C37F2B" w:rsidRDefault="00C37F2B" w:rsidP="00C37F2B">
      <w:pPr>
        <w:pStyle w:val="ListParagraph"/>
        <w:numPr>
          <w:ilvl w:val="3"/>
          <w:numId w:val="3"/>
        </w:numPr>
        <w:contextualSpacing w:val="0"/>
        <w:jc w:val="both"/>
        <w:rPr>
          <w:ins w:id="26" w:author="Tomas Uricek" w:date="2024-03-15T10:33:00Z"/>
          <w:rFonts w:ascii="Cambria" w:hAnsi="Cambria" w:cstheme="minorHAnsi"/>
          <w:bCs/>
        </w:rPr>
      </w:pPr>
      <w:ins w:id="27" w:author="Tomas Uricek" w:date="2024-03-15T10:33:00Z">
        <w:r w:rsidRPr="00C37F2B">
          <w:rPr>
            <w:rFonts w:ascii="Cambria" w:hAnsi="Cambria" w:cstheme="minorHAnsi"/>
            <w:bCs/>
          </w:rPr>
          <w:lastRenderedPageBreak/>
          <w:t>pri inštalácii slávnostného a vianočného osvetlenia</w:t>
        </w:r>
        <w:r>
          <w:rPr>
            <w:rFonts w:ascii="Cambria" w:hAnsi="Cambria" w:cstheme="minorHAnsi"/>
            <w:bCs/>
          </w:rPr>
          <w:t>;</w:t>
        </w:r>
      </w:ins>
    </w:p>
    <w:p w14:paraId="1C69073F" w14:textId="4B06E541" w:rsidR="00C37F2B" w:rsidRDefault="00C37F2B" w:rsidP="00C37F2B">
      <w:pPr>
        <w:pStyle w:val="ListParagraph"/>
        <w:numPr>
          <w:ilvl w:val="3"/>
          <w:numId w:val="3"/>
        </w:numPr>
        <w:contextualSpacing w:val="0"/>
        <w:jc w:val="both"/>
        <w:rPr>
          <w:ins w:id="28" w:author="Tomas Uricek" w:date="2024-03-15T10:33:00Z"/>
          <w:rFonts w:ascii="Cambria" w:hAnsi="Cambria" w:cstheme="minorHAnsi"/>
          <w:bCs/>
        </w:rPr>
      </w:pPr>
      <w:ins w:id="29" w:author="Tomas Uricek" w:date="2024-03-15T10:33:00Z">
        <w:r>
          <w:rPr>
            <w:rFonts w:ascii="Cambria" w:hAnsi="Cambria" w:cstheme="minorHAnsi"/>
            <w:bCs/>
          </w:rPr>
          <w:t xml:space="preserve">pri umiestňovaní </w:t>
        </w:r>
        <w:r w:rsidRPr="00327AC8">
          <w:rPr>
            <w:rFonts w:ascii="Cambria" w:hAnsi="Cambria" w:cstheme="minorHAnsi"/>
            <w:bCs/>
          </w:rPr>
          <w:t xml:space="preserve">zariadení tretích osôb na </w:t>
        </w:r>
        <w:r>
          <w:rPr>
            <w:rFonts w:ascii="Cambria" w:hAnsi="Cambria" w:cstheme="minorHAnsi"/>
            <w:bCs/>
          </w:rPr>
          <w:t>Osvetľovacie stožiare</w:t>
        </w:r>
        <w:r w:rsidRPr="00327AC8">
          <w:rPr>
            <w:rFonts w:ascii="Cambria" w:hAnsi="Cambria" w:cstheme="minorHAnsi"/>
            <w:bCs/>
          </w:rPr>
          <w:t xml:space="preserve"> (reklamné tabule, dátové siete, kamery a pod.)</w:t>
        </w:r>
        <w:r>
          <w:rPr>
            <w:rFonts w:ascii="Cambria" w:hAnsi="Cambria" w:cstheme="minorHAnsi"/>
            <w:bCs/>
          </w:rPr>
          <w:t>,</w:t>
        </w:r>
      </w:ins>
    </w:p>
    <w:p w14:paraId="79E0019E" w14:textId="3F65D20E" w:rsidR="00C37F2B" w:rsidRPr="00327AC8" w:rsidRDefault="00C37F2B" w:rsidP="00327AC8">
      <w:pPr>
        <w:pStyle w:val="ListParagraph"/>
        <w:ind w:left="709"/>
        <w:contextualSpacing w:val="0"/>
        <w:jc w:val="both"/>
        <w:rPr>
          <w:ins w:id="30" w:author="Tomas Uricek" w:date="2024-03-15T10:33:00Z"/>
          <w:rFonts w:ascii="Cambria" w:hAnsi="Cambria" w:cstheme="minorHAnsi"/>
          <w:bCs/>
        </w:rPr>
      </w:pPr>
      <w:ins w:id="31" w:author="Tomas Uricek" w:date="2024-03-15T10:33:00Z">
        <w:r w:rsidRPr="00327AC8">
          <w:rPr>
            <w:rFonts w:ascii="Cambria" w:hAnsi="Cambria" w:cstheme="minorHAnsi"/>
            <w:bCs/>
          </w:rPr>
          <w:t>a v iných prípadoch, ak akákoľvek činnosť Objednávateľa alebo tretích osôb môže mať vplyv na bezpečnosť alebo užívanie alebo prevádzkový stav Sústavy verejného osvetlenia.</w:t>
        </w:r>
      </w:ins>
    </w:p>
    <w:p w14:paraId="2B697F5B" w14:textId="1F8ADC0E" w:rsidR="00915D47" w:rsidRDefault="00C37F2B" w:rsidP="00C37F2B">
      <w:pPr>
        <w:pStyle w:val="ListParagraph"/>
        <w:ind w:left="709"/>
        <w:contextualSpacing w:val="0"/>
        <w:jc w:val="both"/>
        <w:rPr>
          <w:ins w:id="32" w:author="Tomas Uricek" w:date="2024-03-15T10:33:00Z"/>
          <w:rFonts w:ascii="Cambria" w:hAnsi="Cambria" w:cstheme="minorHAnsi"/>
          <w:bCs/>
        </w:rPr>
      </w:pPr>
      <w:ins w:id="33" w:author="Tomas Uricek" w:date="2024-03-15T10:33:00Z">
        <w:r>
          <w:rPr>
            <w:rFonts w:ascii="Cambria" w:hAnsi="Cambria" w:cstheme="minorHAnsi"/>
            <w:bCs/>
          </w:rPr>
          <w:t>V každom takom prípade a</w:t>
        </w:r>
      </w:ins>
      <w:r>
        <w:rPr>
          <w:rFonts w:ascii="Cambria" w:hAnsi="Cambria" w:cstheme="minorHAnsi"/>
          <w:bCs/>
        </w:rPr>
        <w:t xml:space="preserve"> ku </w:t>
      </w:r>
      <w:r w:rsidR="0073384B" w:rsidRPr="00327AC8">
        <w:rPr>
          <w:rFonts w:ascii="Cambria" w:hAnsi="Cambria" w:cstheme="minorHAnsi"/>
          <w:bCs/>
        </w:rPr>
        <w:t xml:space="preserve">každej dokumentácií, ktorá </w:t>
      </w:r>
      <w:del w:id="34" w:author="Tomas Uricek" w:date="2024-03-15T10:33:00Z">
        <w:r w:rsidR="0073384B">
          <w:rPr>
            <w:rFonts w:ascii="Cambria" w:hAnsi="Cambria" w:cstheme="minorHAnsi"/>
            <w:bCs/>
          </w:rPr>
          <w:delText xml:space="preserve">mu </w:delText>
        </w:r>
      </w:del>
      <w:r w:rsidR="0073384B" w:rsidRPr="00327AC8">
        <w:rPr>
          <w:rFonts w:ascii="Cambria" w:hAnsi="Cambria" w:cstheme="minorHAnsi"/>
          <w:bCs/>
        </w:rPr>
        <w:t xml:space="preserve">bude </w:t>
      </w:r>
      <w:ins w:id="35" w:author="Tomas Uricek" w:date="2024-03-15T10:33:00Z">
        <w:r>
          <w:rPr>
            <w:rFonts w:ascii="Cambria" w:hAnsi="Cambria" w:cstheme="minorHAnsi"/>
            <w:bCs/>
          </w:rPr>
          <w:t xml:space="preserve">Poskytovateľovi </w:t>
        </w:r>
      </w:ins>
      <w:r w:rsidR="0073384B" w:rsidRPr="00327AC8">
        <w:rPr>
          <w:rFonts w:ascii="Cambria" w:hAnsi="Cambria" w:cstheme="minorHAnsi"/>
          <w:bCs/>
        </w:rPr>
        <w:t>za týmto účelom predložená sa</w:t>
      </w:r>
      <w:ins w:id="36" w:author="Tomas Uricek" w:date="2024-03-15T10:33:00Z">
        <w:r>
          <w:rPr>
            <w:rFonts w:ascii="Cambria" w:hAnsi="Cambria" w:cstheme="minorHAnsi"/>
            <w:bCs/>
          </w:rPr>
          <w:t xml:space="preserve"> Poskytovateľ</w:t>
        </w:r>
      </w:ins>
      <w:r w:rsidR="0073384B" w:rsidRPr="00327AC8">
        <w:rPr>
          <w:rFonts w:ascii="Cambria" w:hAnsi="Cambria" w:cstheme="minorHAnsi"/>
          <w:bCs/>
        </w:rPr>
        <w:t xml:space="preserve"> zaväzuje </w:t>
      </w:r>
      <w:r w:rsidR="00334B80" w:rsidRPr="00327AC8">
        <w:rPr>
          <w:rFonts w:ascii="Cambria" w:hAnsi="Cambria" w:cstheme="minorHAnsi"/>
          <w:bCs/>
        </w:rPr>
        <w:t xml:space="preserve">(i) </w:t>
      </w:r>
      <w:r w:rsidR="0073384B" w:rsidRPr="00327AC8">
        <w:rPr>
          <w:rFonts w:ascii="Cambria" w:hAnsi="Cambria" w:cstheme="minorHAnsi"/>
          <w:bCs/>
        </w:rPr>
        <w:t>podať svoje súhlasné vyjadrenie alebo pripomienky, ktoré by mali byť v dokumentácií zapracované</w:t>
      </w:r>
      <w:ins w:id="37" w:author="Tomas Uricek" w:date="2024-03-15T10:33:00Z">
        <w:r>
          <w:rPr>
            <w:rFonts w:ascii="Cambria" w:hAnsi="Cambria" w:cstheme="minorHAnsi"/>
            <w:bCs/>
          </w:rPr>
          <w:t xml:space="preserve"> alebo všeobecne (nie len v dokumentácii) zohľadnené</w:t>
        </w:r>
      </w:ins>
      <w:r w:rsidR="0073384B" w:rsidRPr="00327AC8">
        <w:rPr>
          <w:rFonts w:ascii="Cambria" w:hAnsi="Cambria" w:cstheme="minorHAnsi"/>
          <w:bCs/>
        </w:rPr>
        <w:t>, spolu s</w:t>
      </w:r>
      <w:r w:rsidR="00334B80" w:rsidRPr="00327AC8">
        <w:rPr>
          <w:rFonts w:ascii="Cambria" w:hAnsi="Cambria" w:cstheme="minorHAnsi"/>
          <w:bCs/>
        </w:rPr>
        <w:t xml:space="preserve"> odôvodnením a tiež (ii) popis dopadu takejto </w:t>
      </w:r>
      <w:del w:id="38" w:author="Tomas Uricek" w:date="2024-03-15T10:33:00Z">
        <w:r w:rsidR="00334B80">
          <w:rPr>
            <w:rFonts w:ascii="Cambria" w:hAnsi="Cambria" w:cstheme="minorHAnsi"/>
            <w:bCs/>
          </w:rPr>
          <w:delText xml:space="preserve">výstavby / rozšírenia sústavy verejného osvetlenia </w:delText>
        </w:r>
      </w:del>
      <w:ins w:id="39" w:author="Tomas Uricek" w:date="2024-03-15T10:33:00Z">
        <w:r>
          <w:rPr>
            <w:rFonts w:ascii="Cambria" w:hAnsi="Cambria" w:cstheme="minorHAnsi"/>
            <w:bCs/>
          </w:rPr>
          <w:t>činnosti</w:t>
        </w:r>
        <w:r w:rsidR="00334B80" w:rsidRPr="00327AC8">
          <w:rPr>
            <w:rFonts w:ascii="Cambria" w:hAnsi="Cambria" w:cstheme="minorHAnsi"/>
            <w:bCs/>
          </w:rPr>
          <w:t xml:space="preserve"> </w:t>
        </w:r>
      </w:ins>
      <w:r w:rsidR="00334B80" w:rsidRPr="00327AC8">
        <w:rPr>
          <w:rFonts w:ascii="Cambria" w:hAnsi="Cambria" w:cstheme="minorHAnsi"/>
          <w:bCs/>
        </w:rPr>
        <w:t>na prípadné záväzky Zmluvných strán vyplývajúce zo Zmluvy (prípadne Zmluvy o </w:t>
      </w:r>
      <w:del w:id="40" w:author="Tomas Uricek" w:date="2024-03-15T10:33:00Z">
        <w:r w:rsidR="00334B80">
          <w:rPr>
            <w:rFonts w:ascii="Cambria" w:hAnsi="Cambria" w:cstheme="minorHAnsi"/>
            <w:bCs/>
          </w:rPr>
          <w:delText>Dielo).</w:delText>
        </w:r>
      </w:del>
      <w:ins w:id="41" w:author="Tomas Uricek" w:date="2024-03-15T10:33:00Z">
        <w:r>
          <w:rPr>
            <w:rFonts w:ascii="Cambria" w:hAnsi="Cambria" w:cstheme="minorHAnsi"/>
            <w:bCs/>
          </w:rPr>
          <w:t>GES</w:t>
        </w:r>
        <w:r w:rsidR="00334B80" w:rsidRPr="00327AC8">
          <w:rPr>
            <w:rFonts w:ascii="Cambria" w:hAnsi="Cambria" w:cstheme="minorHAnsi"/>
            <w:bCs/>
          </w:rPr>
          <w:t>).</w:t>
        </w:r>
      </w:ins>
    </w:p>
    <w:p w14:paraId="138133AB" w14:textId="6CE499D4" w:rsidR="00915689" w:rsidRPr="00327AC8" w:rsidRDefault="00915689" w:rsidP="00327AC8">
      <w:pPr>
        <w:pStyle w:val="ListParagraph"/>
        <w:numPr>
          <w:ilvl w:val="1"/>
          <w:numId w:val="3"/>
        </w:numPr>
        <w:contextualSpacing w:val="0"/>
        <w:jc w:val="both"/>
        <w:rPr>
          <w:ins w:id="42" w:author="Tomas Uricek" w:date="2024-03-15T10:33:00Z"/>
          <w:rFonts w:ascii="Cambria" w:hAnsi="Cambria" w:cstheme="minorHAnsi"/>
          <w:bCs/>
        </w:rPr>
      </w:pPr>
      <w:ins w:id="43" w:author="Tomas Uricek" w:date="2024-03-15T10:33:00Z">
        <w:r>
          <w:rPr>
            <w:rFonts w:ascii="Cambria" w:hAnsi="Cambria" w:cstheme="minorHAnsi"/>
            <w:bCs/>
          </w:rPr>
          <w:t>V prípade vzniku škôd na Sústave verejného osvetlenia sa Poskytovateľ zaväzuje pre Objednávateľa zabezpečiť technickú dokumentáciu</w:t>
        </w:r>
        <w:r w:rsidRPr="00327AC8">
          <w:rPr>
            <w:rFonts w:ascii="Cambria" w:hAnsi="Cambria" w:cstheme="minorHAnsi"/>
            <w:bCs/>
          </w:rPr>
          <w:t xml:space="preserve"> škôd </w:t>
        </w:r>
        <w:r>
          <w:rPr>
            <w:rFonts w:ascii="Cambria" w:hAnsi="Cambria" w:cstheme="minorHAnsi"/>
            <w:bCs/>
          </w:rPr>
          <w:t>a poskytnúť Objednávateľovi a tretím osobám všetku potrebnú súčinnosť pri odstraňovaní následkov takej škody a jej likvidácie.</w:t>
        </w:r>
        <w:r w:rsidRPr="00327AC8">
          <w:rPr>
            <w:rFonts w:ascii="Cambria" w:hAnsi="Cambria" w:cstheme="minorHAnsi"/>
            <w:bCs/>
          </w:rPr>
          <w:t xml:space="preserve"> </w:t>
        </w:r>
      </w:ins>
    </w:p>
    <w:p w14:paraId="2B179EDD" w14:textId="77777777" w:rsidR="00915689" w:rsidRPr="00327AC8" w:rsidRDefault="00915689">
      <w:pPr>
        <w:pStyle w:val="ListParagraph"/>
        <w:ind w:left="709"/>
        <w:contextualSpacing w:val="0"/>
        <w:jc w:val="both"/>
        <w:rPr>
          <w:rFonts w:ascii="Cambria" w:hAnsi="Cambria" w:cstheme="minorHAnsi"/>
          <w:bCs/>
        </w:rPr>
        <w:pPrChange w:id="44" w:author="Tomas Uricek" w:date="2024-03-15T10:33:00Z">
          <w:pPr>
            <w:pStyle w:val="ListParagraph"/>
            <w:numPr>
              <w:ilvl w:val="1"/>
              <w:numId w:val="3"/>
            </w:numPr>
            <w:ind w:left="709" w:hanging="709"/>
            <w:contextualSpacing w:val="0"/>
            <w:jc w:val="both"/>
          </w:pPr>
        </w:pPrChange>
      </w:pPr>
    </w:p>
    <w:p w14:paraId="351A2A03" w14:textId="162401C0" w:rsidR="00E761DB" w:rsidRPr="005D2BA4" w:rsidRDefault="00E761DB" w:rsidP="00F3694D">
      <w:pPr>
        <w:pStyle w:val="ListParagraph"/>
        <w:numPr>
          <w:ilvl w:val="0"/>
          <w:numId w:val="3"/>
        </w:numPr>
        <w:spacing w:before="360" w:after="360"/>
        <w:contextualSpacing w:val="0"/>
        <w:rPr>
          <w:rFonts w:ascii="Cambria" w:hAnsi="Cambria"/>
          <w:b/>
          <w:bCs/>
        </w:rPr>
      </w:pPr>
      <w:bookmarkStart w:id="45" w:name="_Ref98848967"/>
      <w:bookmarkEnd w:id="13"/>
      <w:r w:rsidRPr="005D2BA4">
        <w:rPr>
          <w:rFonts w:ascii="Cambria" w:hAnsi="Cambria"/>
          <w:b/>
          <w:bCs/>
        </w:rPr>
        <w:t>R</w:t>
      </w:r>
      <w:r w:rsidR="00A743CB" w:rsidRPr="005D2BA4">
        <w:rPr>
          <w:rFonts w:ascii="Cambria" w:hAnsi="Cambria"/>
          <w:b/>
          <w:bCs/>
        </w:rPr>
        <w:t>IADNA ÚDRŽBA</w:t>
      </w:r>
      <w:bookmarkEnd w:id="45"/>
    </w:p>
    <w:p w14:paraId="7FB2B749" w14:textId="7A638DE0" w:rsidR="00986F56" w:rsidRPr="005D2BA4" w:rsidRDefault="00986F56" w:rsidP="00986F56">
      <w:pPr>
        <w:pStyle w:val="ListParagraph"/>
        <w:ind w:left="709"/>
        <w:contextualSpacing w:val="0"/>
        <w:jc w:val="both"/>
        <w:rPr>
          <w:rFonts w:ascii="Cambria" w:hAnsi="Cambria" w:cstheme="minorHAnsi"/>
          <w:bCs/>
        </w:rPr>
      </w:pPr>
      <w:r>
        <w:rPr>
          <w:rFonts w:ascii="Cambria" w:hAnsi="Cambria" w:cstheme="minorHAnsi"/>
          <w:bCs/>
        </w:rPr>
        <w:t>Poskytovateľ</w:t>
      </w:r>
      <w:r w:rsidRPr="005D2BA4">
        <w:rPr>
          <w:rFonts w:ascii="Cambria" w:hAnsi="Cambria" w:cstheme="minorHAnsi"/>
          <w:bCs/>
        </w:rPr>
        <w:t xml:space="preserve"> sa počas</w:t>
      </w:r>
      <w:r>
        <w:rPr>
          <w:rFonts w:ascii="Cambria" w:hAnsi="Cambria" w:cstheme="minorHAnsi"/>
          <w:bCs/>
        </w:rPr>
        <w:t xml:space="preserve"> plynutia</w:t>
      </w:r>
      <w:r w:rsidRPr="005D2BA4">
        <w:rPr>
          <w:rFonts w:ascii="Cambria" w:hAnsi="Cambria" w:cstheme="minorHAnsi"/>
          <w:bCs/>
        </w:rPr>
        <w:t xml:space="preserve"> </w:t>
      </w:r>
      <w:r>
        <w:rPr>
          <w:rFonts w:ascii="Cambria" w:hAnsi="Cambria" w:cstheme="minorHAnsi"/>
          <w:bCs/>
        </w:rPr>
        <w:t xml:space="preserve">Obdobia </w:t>
      </w:r>
      <w:r w:rsidR="00220152">
        <w:rPr>
          <w:rFonts w:ascii="Cambria" w:hAnsi="Cambria" w:cstheme="minorHAnsi"/>
          <w:bCs/>
        </w:rPr>
        <w:t>prevádzky a údržby</w:t>
      </w:r>
      <w:r w:rsidR="00220152" w:rsidRPr="005D2BA4">
        <w:rPr>
          <w:rFonts w:ascii="Cambria" w:hAnsi="Cambria" w:cstheme="minorHAnsi"/>
          <w:bCs/>
        </w:rPr>
        <w:t xml:space="preserve"> </w:t>
      </w:r>
      <w:r w:rsidRPr="005D2BA4">
        <w:rPr>
          <w:rFonts w:ascii="Cambria" w:hAnsi="Cambria" w:cstheme="minorHAnsi"/>
          <w:bCs/>
        </w:rPr>
        <w:t>zaväzuje</w:t>
      </w:r>
      <w:r>
        <w:rPr>
          <w:rFonts w:ascii="Cambria" w:hAnsi="Cambria" w:cstheme="minorHAnsi"/>
          <w:bCs/>
        </w:rPr>
        <w:t xml:space="preserve"> vykonávať nasledovné činnosti</w:t>
      </w:r>
      <w:r w:rsidRPr="005D2BA4">
        <w:rPr>
          <w:rFonts w:ascii="Cambria" w:hAnsi="Cambria" w:cstheme="minorHAnsi"/>
          <w:bCs/>
        </w:rPr>
        <w:t>:</w:t>
      </w:r>
    </w:p>
    <w:p w14:paraId="1AA876C0" w14:textId="77777777" w:rsidR="00A743CB" w:rsidRPr="00777FB0" w:rsidRDefault="00A743CB" w:rsidP="00777FB0">
      <w:pPr>
        <w:pStyle w:val="ListParagraph"/>
        <w:numPr>
          <w:ilvl w:val="1"/>
          <w:numId w:val="3"/>
        </w:numPr>
        <w:contextualSpacing w:val="0"/>
        <w:jc w:val="both"/>
        <w:rPr>
          <w:rFonts w:ascii="Cambria" w:hAnsi="Cambria" w:cstheme="minorHAnsi"/>
          <w:bCs/>
        </w:rPr>
      </w:pPr>
      <w:r w:rsidRPr="00777FB0">
        <w:rPr>
          <w:rFonts w:ascii="Cambria" w:hAnsi="Cambria" w:cstheme="minorHAnsi"/>
          <w:bCs/>
        </w:rPr>
        <w:t xml:space="preserve">Kontrolovať a monitorovať funkčnosť a prevádzkové parametre jednotlivých prvkov sústavy verejného </w:t>
      </w:r>
      <w:r w:rsidRPr="005D2BA4">
        <w:rPr>
          <w:rFonts w:ascii="Cambria" w:hAnsi="Cambria" w:cstheme="minorHAnsi"/>
          <w:bCs/>
        </w:rPr>
        <w:t>osvetlenia</w:t>
      </w:r>
      <w:r w:rsidRPr="00777FB0">
        <w:rPr>
          <w:rFonts w:ascii="Cambria" w:hAnsi="Cambria" w:cstheme="minorHAnsi"/>
          <w:bCs/>
        </w:rPr>
        <w:t xml:space="preserve"> ako sú svietidlá, svetelné zdroje, zemné a vzdušné káblové vedenia a rozvody, rozvádzače, stožiare, systém riadenia a monitorovania a pod., za účelom prevencie pred poškodením prvkov sústavy verejného osvetlenia a poškodením záujmov verejného obstarávateľa (napríklad: preťažovaním prvkov sústavy nadprúdom, prepätím, nepriaznivým účinníkom, znemožnenie a/alebo obmedzenie prevádzky sústavy verejného osvetlenia, neoprávnený odber elektrickej energie).</w:t>
      </w:r>
    </w:p>
    <w:p w14:paraId="7B0300C5" w14:textId="3F1461B6" w:rsidR="00A743CB" w:rsidRPr="00777FB0" w:rsidRDefault="00A743CB" w:rsidP="00777FB0">
      <w:pPr>
        <w:pStyle w:val="ListParagraph"/>
        <w:numPr>
          <w:ilvl w:val="1"/>
          <w:numId w:val="3"/>
        </w:numPr>
        <w:contextualSpacing w:val="0"/>
        <w:jc w:val="both"/>
        <w:rPr>
          <w:rFonts w:ascii="Cambria" w:hAnsi="Cambria" w:cstheme="minorHAnsi"/>
          <w:bCs/>
        </w:rPr>
      </w:pPr>
      <w:r w:rsidRPr="00777FB0">
        <w:rPr>
          <w:rFonts w:ascii="Cambria" w:hAnsi="Cambria" w:cstheme="minorHAnsi"/>
          <w:bCs/>
        </w:rPr>
        <w:t xml:space="preserve">Zabezpečiť stav, kedy maximálne možné množstvo svetelných bodov, ktoré nebudú v aktívnej prevádzke je 35 svetelných bodov (zodpovedá cca 98 % svietivosti sústavy verejného osvetlenia) a maximálne množstvo svetelných bodov na jednej ulici, ktoré  nebudú v prevádzke sú 3 svetelné body. Výnimkou sú prípady, keď dôjde k poškodeniu </w:t>
      </w:r>
      <w:r w:rsidRPr="005D2BA4">
        <w:rPr>
          <w:rFonts w:ascii="Cambria" w:hAnsi="Cambria" w:cstheme="minorHAnsi"/>
          <w:bCs/>
        </w:rPr>
        <w:t>sústavy</w:t>
      </w:r>
      <w:r w:rsidRPr="00777FB0">
        <w:rPr>
          <w:rFonts w:ascii="Cambria" w:hAnsi="Cambria" w:cstheme="minorHAnsi"/>
          <w:bCs/>
        </w:rPr>
        <w:t xml:space="preserve"> verejného osvetlenia v dôsledku zásahu vyššej moci alebo udalosti, ktorú nespôsobil </w:t>
      </w:r>
      <w:r w:rsidR="005853C4">
        <w:rPr>
          <w:rFonts w:ascii="Cambria" w:hAnsi="Cambria" w:cstheme="minorHAnsi"/>
          <w:bCs/>
        </w:rPr>
        <w:t>Poskytovateľ</w:t>
      </w:r>
      <w:r w:rsidRPr="00777FB0">
        <w:rPr>
          <w:rFonts w:ascii="Cambria" w:hAnsi="Cambria" w:cstheme="minorHAnsi"/>
          <w:bCs/>
        </w:rPr>
        <w:t>, ktorú nebolo možné predvídať ani jej zabrániť s použitím dostupnej technológie (ide hlavne o škody vzniknuté – záplavami, požiarmi, prírodnými katastrofami, demonštráciami, vojnovými udalosťami a pod.), zlyhaním energetických zariadení, ktoré nie sú predmetom tejto Zmluvy</w:t>
      </w:r>
      <w:r w:rsidR="005853C4">
        <w:rPr>
          <w:rFonts w:ascii="Cambria" w:hAnsi="Cambria" w:cstheme="minorHAnsi"/>
          <w:bCs/>
        </w:rPr>
        <w:t xml:space="preserve"> alebo Zmluvy o</w:t>
      </w:r>
      <w:r w:rsidR="002D3EB5">
        <w:rPr>
          <w:rFonts w:ascii="Cambria" w:hAnsi="Cambria" w:cstheme="minorHAnsi"/>
          <w:bCs/>
        </w:rPr>
        <w:t> energetickej efektívnosti</w:t>
      </w:r>
      <w:r w:rsidRPr="00777FB0">
        <w:rPr>
          <w:rFonts w:ascii="Cambria" w:hAnsi="Cambria" w:cstheme="minorHAnsi"/>
          <w:bCs/>
        </w:rPr>
        <w:t>.</w:t>
      </w:r>
    </w:p>
    <w:p w14:paraId="78D9D8F0" w14:textId="6B5C125B" w:rsidR="005F1959" w:rsidRDefault="005F1959" w:rsidP="00777FB0">
      <w:pPr>
        <w:pStyle w:val="ListParagraph"/>
        <w:numPr>
          <w:ilvl w:val="1"/>
          <w:numId w:val="3"/>
        </w:numPr>
        <w:contextualSpacing w:val="0"/>
        <w:jc w:val="both"/>
        <w:rPr>
          <w:ins w:id="46" w:author="Tomas Uricek" w:date="2024-03-15T10:33:00Z"/>
          <w:rFonts w:ascii="Cambria" w:hAnsi="Cambria" w:cstheme="minorHAnsi"/>
          <w:bCs/>
        </w:rPr>
      </w:pPr>
      <w:ins w:id="47" w:author="Tomas Uricek" w:date="2024-03-15T10:33:00Z">
        <w:r>
          <w:rPr>
            <w:rFonts w:ascii="Cambria" w:hAnsi="Cambria" w:cstheme="minorHAnsi"/>
            <w:bCs/>
          </w:rPr>
          <w:t xml:space="preserve">Zabezpečiť prevádzkyschopnosť Sústavy verejného osvetlenia okrem prípadov, kedy je táto prevádzkyschopnosť narušená dôsledkami, ktoré majú byť predmetom Mimoriadnej údržby alebo dôsledkami opotrebenia alebo straty životnosti </w:t>
        </w:r>
        <w:r>
          <w:rPr>
            <w:rFonts w:ascii="Cambria" w:hAnsi="Cambria"/>
          </w:rPr>
          <w:t xml:space="preserve">horizontálnych (podzemných ani vzdušných) káblových vedení; </w:t>
        </w:r>
        <w:r>
          <w:rPr>
            <w:rFonts w:ascii="Cambria" w:hAnsi="Cambria" w:cstheme="minorHAnsi"/>
            <w:bCs/>
          </w:rPr>
          <w:t>tým nie je dotknutá povinnosť  z</w:t>
        </w:r>
        <w:r w:rsidRPr="00777FB0">
          <w:rPr>
            <w:rFonts w:ascii="Cambria" w:hAnsi="Cambria" w:cstheme="minorHAnsi"/>
            <w:bCs/>
          </w:rPr>
          <w:t>abezpečiť vykonanie všetkých potrebných úkonov na zabezpečenie bezpečnosti sústavy verejného osvetlenia</w:t>
        </w:r>
        <w:r>
          <w:rPr>
            <w:rFonts w:ascii="Cambria" w:hAnsi="Cambria" w:cstheme="minorHAnsi"/>
            <w:bCs/>
          </w:rPr>
          <w:t xml:space="preserve"> podľa bodu </w:t>
        </w:r>
        <w:r>
          <w:rPr>
            <w:rFonts w:ascii="Cambria" w:hAnsi="Cambria" w:cstheme="minorHAnsi"/>
            <w:bCs/>
          </w:rPr>
          <w:fldChar w:fldCharType="begin"/>
        </w:r>
        <w:r>
          <w:rPr>
            <w:rFonts w:ascii="Cambria" w:hAnsi="Cambria" w:cstheme="minorHAnsi"/>
            <w:bCs/>
          </w:rPr>
          <w:instrText xml:space="preserve"> REF _Ref159574407 \r \h </w:instrText>
        </w:r>
      </w:ins>
      <w:r>
        <w:rPr>
          <w:rFonts w:ascii="Cambria" w:hAnsi="Cambria" w:cstheme="minorHAnsi"/>
          <w:bCs/>
        </w:rPr>
      </w:r>
      <w:ins w:id="48" w:author="Tomas Uricek" w:date="2024-03-15T10:33:00Z">
        <w:r>
          <w:rPr>
            <w:rFonts w:ascii="Cambria" w:hAnsi="Cambria" w:cstheme="minorHAnsi"/>
            <w:bCs/>
          </w:rPr>
          <w:fldChar w:fldCharType="separate"/>
        </w:r>
        <w:r>
          <w:rPr>
            <w:rFonts w:ascii="Cambria" w:hAnsi="Cambria" w:cstheme="minorHAnsi"/>
            <w:bCs/>
          </w:rPr>
          <w:t>3.16</w:t>
        </w:r>
        <w:r>
          <w:rPr>
            <w:rFonts w:ascii="Cambria" w:hAnsi="Cambria" w:cstheme="minorHAnsi"/>
            <w:bCs/>
          </w:rPr>
          <w:fldChar w:fldCharType="end"/>
        </w:r>
        <w:r>
          <w:rPr>
            <w:rFonts w:ascii="Cambria" w:hAnsi="Cambria" w:cstheme="minorHAnsi"/>
            <w:bCs/>
          </w:rPr>
          <w:t xml:space="preserve"> nižšie.</w:t>
        </w:r>
      </w:ins>
    </w:p>
    <w:p w14:paraId="3D4182EC" w14:textId="4C4B1E65" w:rsidR="00A743CB" w:rsidRPr="00777FB0" w:rsidRDefault="005F1959" w:rsidP="00777FB0">
      <w:pPr>
        <w:pStyle w:val="ListParagraph"/>
        <w:numPr>
          <w:ilvl w:val="1"/>
          <w:numId w:val="3"/>
        </w:numPr>
        <w:contextualSpacing w:val="0"/>
        <w:jc w:val="both"/>
        <w:rPr>
          <w:rFonts w:ascii="Cambria" w:hAnsi="Cambria" w:cstheme="minorHAnsi"/>
          <w:bCs/>
        </w:rPr>
      </w:pPr>
      <w:ins w:id="49" w:author="Tomas Uricek" w:date="2024-03-15T10:33:00Z">
        <w:r>
          <w:rPr>
            <w:rFonts w:ascii="Cambria" w:hAnsi="Cambria" w:cstheme="minorHAnsi"/>
            <w:bCs/>
          </w:rPr>
          <w:lastRenderedPageBreak/>
          <w:t xml:space="preserve"> </w:t>
        </w:r>
      </w:ins>
      <w:r w:rsidR="005853C4">
        <w:rPr>
          <w:rFonts w:ascii="Cambria" w:hAnsi="Cambria" w:cstheme="minorHAnsi"/>
          <w:bCs/>
        </w:rPr>
        <w:t>Poskytovateľ</w:t>
      </w:r>
      <w:r w:rsidR="005853C4" w:rsidRPr="00777FB0">
        <w:rPr>
          <w:rFonts w:ascii="Cambria" w:hAnsi="Cambria" w:cstheme="minorHAnsi"/>
          <w:bCs/>
        </w:rPr>
        <w:t xml:space="preserve"> </w:t>
      </w:r>
      <w:r w:rsidR="00A743CB" w:rsidRPr="00777FB0">
        <w:rPr>
          <w:rFonts w:ascii="Cambria" w:hAnsi="Cambria" w:cstheme="minorHAnsi"/>
          <w:bCs/>
        </w:rPr>
        <w:t xml:space="preserve">bude v prípade vzniknutej škody,  ktorá priamo súvisí s vykonaním riadnej údržby, povinný privolať na miesto vzniknutej škody </w:t>
      </w:r>
      <w:r w:rsidR="004B6853">
        <w:rPr>
          <w:rFonts w:ascii="Cambria" w:hAnsi="Cambria" w:cstheme="minorHAnsi"/>
          <w:bCs/>
        </w:rPr>
        <w:t>Objednávateľa</w:t>
      </w:r>
      <w:r w:rsidR="00A743CB" w:rsidRPr="00777FB0">
        <w:rPr>
          <w:rFonts w:ascii="Cambria" w:hAnsi="Cambria" w:cstheme="minorHAnsi"/>
          <w:bCs/>
        </w:rPr>
        <w:t xml:space="preserve">, ktorý sa s </w:t>
      </w:r>
      <w:r w:rsidR="004B6853">
        <w:rPr>
          <w:rFonts w:ascii="Cambria" w:hAnsi="Cambria" w:cstheme="minorHAnsi"/>
          <w:bCs/>
        </w:rPr>
        <w:t>Poskytovateľo</w:t>
      </w:r>
      <w:r w:rsidR="00A743CB" w:rsidRPr="00777FB0">
        <w:rPr>
          <w:rFonts w:ascii="Cambria" w:hAnsi="Cambria" w:cstheme="minorHAnsi"/>
          <w:bCs/>
        </w:rPr>
        <w:t>m dohodnú na spôsobe likvidácie vzniknutej škody.</w:t>
      </w:r>
    </w:p>
    <w:p w14:paraId="16932D94" w14:textId="77777777" w:rsidR="00A743CB" w:rsidRPr="00777FB0" w:rsidRDefault="00A743CB" w:rsidP="00777FB0">
      <w:pPr>
        <w:pStyle w:val="ListParagraph"/>
        <w:numPr>
          <w:ilvl w:val="1"/>
          <w:numId w:val="3"/>
        </w:numPr>
        <w:contextualSpacing w:val="0"/>
        <w:jc w:val="both"/>
        <w:rPr>
          <w:rFonts w:ascii="Cambria" w:hAnsi="Cambria" w:cstheme="minorHAnsi"/>
          <w:bCs/>
        </w:rPr>
      </w:pPr>
      <w:r w:rsidRPr="00777FB0">
        <w:rPr>
          <w:rFonts w:ascii="Cambria" w:hAnsi="Cambria" w:cstheme="minorHAnsi"/>
          <w:bCs/>
        </w:rPr>
        <w:t xml:space="preserve">Zabezpečiť </w:t>
      </w:r>
      <w:r w:rsidRPr="005D2BA4">
        <w:rPr>
          <w:rFonts w:ascii="Cambria" w:hAnsi="Cambria" w:cstheme="minorHAnsi"/>
          <w:bCs/>
        </w:rPr>
        <w:t>estetickú</w:t>
      </w:r>
      <w:r w:rsidRPr="00777FB0">
        <w:rPr>
          <w:rFonts w:ascii="Cambria" w:hAnsi="Cambria" w:cstheme="minorHAnsi"/>
          <w:bCs/>
        </w:rPr>
        <w:t xml:space="preserve"> úroveň sústavy verejného osvetlenia:</w:t>
      </w:r>
    </w:p>
    <w:p w14:paraId="274842A3" w14:textId="2D82E890" w:rsidR="00A743CB" w:rsidRPr="005D2BA4" w:rsidRDefault="00A743CB" w:rsidP="00777FB0">
      <w:pPr>
        <w:pStyle w:val="ListParagraph"/>
        <w:numPr>
          <w:ilvl w:val="3"/>
          <w:numId w:val="3"/>
        </w:numPr>
        <w:contextualSpacing w:val="0"/>
        <w:jc w:val="both"/>
        <w:rPr>
          <w:rFonts w:ascii="Cambria" w:hAnsi="Cambria" w:cstheme="minorHAnsi"/>
          <w:bCs/>
        </w:rPr>
      </w:pPr>
      <w:r w:rsidRPr="005D2BA4">
        <w:rPr>
          <w:rFonts w:ascii="Cambria" w:hAnsi="Cambria" w:cstheme="minorHAnsi"/>
          <w:bCs/>
        </w:rPr>
        <w:t>dodržať postup antikoróznej ochrany stožiarov, výložníkov svietidiel a RVO a to: odstránenie korózie, náter ochranným základným náterom, náter vrchným dekoratívnym náterom v zmysle návodov výrobcu náterov</w:t>
      </w:r>
      <w:ins w:id="50" w:author="Tomas Uricek" w:date="2024-03-15T10:33:00Z">
        <w:r w:rsidR="002645DF">
          <w:rPr>
            <w:rFonts w:ascii="Cambria" w:hAnsi="Cambria" w:cstheme="minorHAnsi"/>
            <w:bCs/>
          </w:rPr>
          <w:t xml:space="preserve"> - každých 8 rokov</w:t>
        </w:r>
      </w:ins>
      <w:r w:rsidR="004B6853">
        <w:rPr>
          <w:rFonts w:ascii="Cambria" w:hAnsi="Cambria" w:cstheme="minorHAnsi"/>
          <w:bCs/>
        </w:rPr>
        <w:t>;</w:t>
      </w:r>
    </w:p>
    <w:p w14:paraId="736D8480" w14:textId="25F80ACF" w:rsidR="002645DF" w:rsidRDefault="002645DF" w:rsidP="00777FB0">
      <w:pPr>
        <w:pStyle w:val="ListParagraph"/>
        <w:numPr>
          <w:ilvl w:val="3"/>
          <w:numId w:val="3"/>
        </w:numPr>
        <w:contextualSpacing w:val="0"/>
        <w:jc w:val="both"/>
        <w:rPr>
          <w:ins w:id="51" w:author="Tomas Uricek" w:date="2024-03-15T10:33:00Z"/>
          <w:rFonts w:ascii="Cambria" w:hAnsi="Cambria" w:cstheme="minorHAnsi"/>
          <w:bCs/>
        </w:rPr>
      </w:pPr>
      <w:ins w:id="52" w:author="Tomas Uricek" w:date="2024-03-15T10:33:00Z">
        <w:r>
          <w:rPr>
            <w:rFonts w:ascii="Cambria" w:hAnsi="Cambria" w:cstheme="minorHAnsi"/>
            <w:bCs/>
          </w:rPr>
          <w:t>či</w:t>
        </w:r>
        <w:r w:rsidRPr="002645DF">
          <w:rPr>
            <w:rFonts w:ascii="Cambria" w:hAnsi="Cambria" w:cstheme="minorHAnsi"/>
            <w:bCs/>
          </w:rPr>
          <w:t>stenie svietidiel, kontrola a prípadná rekonštrukcia tesnení, čistenie a ochrana kontaktov svorkovníc – každé 4 roky</w:t>
        </w:r>
        <w:r>
          <w:rPr>
            <w:rFonts w:ascii="Cambria" w:hAnsi="Cambria" w:cstheme="minorHAnsi"/>
            <w:bCs/>
          </w:rPr>
          <w:t>;</w:t>
        </w:r>
        <w:r w:rsidRPr="002645DF">
          <w:rPr>
            <w:rFonts w:ascii="Cambria" w:hAnsi="Cambria" w:cstheme="minorHAnsi"/>
            <w:bCs/>
          </w:rPr>
          <w:t xml:space="preserve"> </w:t>
        </w:r>
      </w:ins>
    </w:p>
    <w:p w14:paraId="1A311FB7" w14:textId="109602F5" w:rsidR="00A743CB" w:rsidRDefault="00A743CB" w:rsidP="00777FB0">
      <w:pPr>
        <w:pStyle w:val="ListParagraph"/>
        <w:numPr>
          <w:ilvl w:val="3"/>
          <w:numId w:val="3"/>
        </w:numPr>
        <w:contextualSpacing w:val="0"/>
        <w:jc w:val="both"/>
        <w:rPr>
          <w:rFonts w:ascii="Cambria" w:hAnsi="Cambria" w:cstheme="minorHAnsi"/>
          <w:bCs/>
        </w:rPr>
      </w:pPr>
      <w:r w:rsidRPr="005D2BA4">
        <w:rPr>
          <w:rFonts w:ascii="Cambria" w:hAnsi="Cambria" w:cstheme="minorHAnsi"/>
          <w:bCs/>
        </w:rPr>
        <w:t>odstránenie povrchových nečistôt na stožiaroch, výložníkoch svietidiel a</w:t>
      </w:r>
      <w:del w:id="53" w:author="Tomas Uricek" w:date="2024-03-15T10:33:00Z">
        <w:r w:rsidRPr="005D2BA4">
          <w:rPr>
            <w:rFonts w:ascii="Cambria" w:hAnsi="Cambria" w:cstheme="minorHAnsi"/>
            <w:bCs/>
          </w:rPr>
          <w:delText xml:space="preserve"> </w:delText>
        </w:r>
      </w:del>
      <w:ins w:id="54" w:author="Tomas Uricek" w:date="2024-03-15T10:33:00Z">
        <w:r w:rsidR="002645DF">
          <w:rPr>
            <w:rFonts w:ascii="Cambria" w:hAnsi="Cambria" w:cstheme="minorHAnsi"/>
            <w:bCs/>
          </w:rPr>
          <w:t> </w:t>
        </w:r>
      </w:ins>
      <w:r w:rsidRPr="005D2BA4">
        <w:rPr>
          <w:rFonts w:ascii="Cambria" w:hAnsi="Cambria" w:cstheme="minorHAnsi"/>
          <w:bCs/>
        </w:rPr>
        <w:t>RVO (napr. nánosov blata a</w:t>
      </w:r>
      <w:r w:rsidR="002645DF">
        <w:rPr>
          <w:rFonts w:ascii="Cambria" w:hAnsi="Cambria" w:cstheme="minorHAnsi"/>
          <w:bCs/>
        </w:rPr>
        <w:t> </w:t>
      </w:r>
      <w:r w:rsidRPr="005D2BA4">
        <w:rPr>
          <w:rFonts w:ascii="Cambria" w:hAnsi="Cambria" w:cstheme="minorHAnsi"/>
          <w:bCs/>
        </w:rPr>
        <w:t>pod</w:t>
      </w:r>
      <w:del w:id="55" w:author="Tomas Uricek" w:date="2024-03-15T10:33:00Z">
        <w:r w:rsidRPr="005D2BA4">
          <w:rPr>
            <w:rFonts w:ascii="Cambria" w:hAnsi="Cambria" w:cstheme="minorHAnsi"/>
            <w:bCs/>
          </w:rPr>
          <w:delText>.),</w:delText>
        </w:r>
      </w:del>
      <w:ins w:id="56" w:author="Tomas Uricek" w:date="2024-03-15T10:33:00Z">
        <w:r w:rsidRPr="005D2BA4">
          <w:rPr>
            <w:rFonts w:ascii="Cambria" w:hAnsi="Cambria" w:cstheme="minorHAnsi"/>
            <w:bCs/>
          </w:rPr>
          <w:t>.)</w:t>
        </w:r>
        <w:r w:rsidR="002645DF">
          <w:rPr>
            <w:rFonts w:ascii="Cambria" w:hAnsi="Cambria" w:cstheme="minorHAnsi"/>
            <w:bCs/>
          </w:rPr>
          <w:t xml:space="preserve"> – priebežne</w:t>
        </w:r>
        <w:r w:rsidRPr="005D2BA4">
          <w:rPr>
            <w:rFonts w:ascii="Cambria" w:hAnsi="Cambria" w:cstheme="minorHAnsi"/>
            <w:bCs/>
          </w:rPr>
          <w:t>,</w:t>
        </w:r>
      </w:ins>
    </w:p>
    <w:p w14:paraId="56524C14" w14:textId="2A3073E1" w:rsidR="002645DF" w:rsidRPr="005D2BA4" w:rsidRDefault="002645DF" w:rsidP="00777FB0">
      <w:pPr>
        <w:pStyle w:val="ListParagraph"/>
        <w:numPr>
          <w:ilvl w:val="3"/>
          <w:numId w:val="3"/>
        </w:numPr>
        <w:contextualSpacing w:val="0"/>
        <w:jc w:val="both"/>
        <w:rPr>
          <w:ins w:id="57" w:author="Tomas Uricek" w:date="2024-03-15T10:33:00Z"/>
          <w:rFonts w:ascii="Cambria" w:hAnsi="Cambria" w:cstheme="minorHAnsi"/>
          <w:bCs/>
        </w:rPr>
      </w:pPr>
      <w:ins w:id="58" w:author="Tomas Uricek" w:date="2024-03-15T10:33:00Z">
        <w:r>
          <w:rPr>
            <w:rFonts w:ascii="Cambria" w:hAnsi="Cambria" w:cstheme="minorHAnsi"/>
            <w:bCs/>
          </w:rPr>
          <w:t>k</w:t>
        </w:r>
        <w:r w:rsidRPr="002645DF">
          <w:rPr>
            <w:rFonts w:ascii="Cambria" w:hAnsi="Cambria" w:cstheme="minorHAnsi"/>
            <w:bCs/>
          </w:rPr>
          <w:t>ontrola, čistenie vnútorných častí rozvádzačov, ochrana kontaktov</w:t>
        </w:r>
        <w:r>
          <w:rPr>
            <w:rFonts w:ascii="Cambria" w:hAnsi="Cambria" w:cstheme="minorHAnsi"/>
            <w:bCs/>
          </w:rPr>
          <w:t xml:space="preserve"> –</w:t>
        </w:r>
        <w:r w:rsidRPr="002645DF">
          <w:rPr>
            <w:rFonts w:ascii="Cambria" w:hAnsi="Cambria" w:cstheme="minorHAnsi"/>
            <w:bCs/>
          </w:rPr>
          <w:t xml:space="preserve"> každé 2 roky</w:t>
        </w:r>
      </w:ins>
    </w:p>
    <w:p w14:paraId="699A614E" w14:textId="3F62B36E" w:rsidR="00A743CB" w:rsidRPr="005D2BA4" w:rsidRDefault="00A743CB" w:rsidP="00777FB0">
      <w:pPr>
        <w:pStyle w:val="ListParagraph"/>
        <w:numPr>
          <w:ilvl w:val="3"/>
          <w:numId w:val="3"/>
        </w:numPr>
        <w:contextualSpacing w:val="0"/>
        <w:jc w:val="both"/>
        <w:rPr>
          <w:rFonts w:ascii="Cambria" w:hAnsi="Cambria" w:cstheme="minorHAnsi"/>
          <w:bCs/>
        </w:rPr>
      </w:pPr>
      <w:r w:rsidRPr="005D2BA4">
        <w:rPr>
          <w:rFonts w:ascii="Cambria" w:hAnsi="Cambria" w:cstheme="minorHAnsi"/>
          <w:bCs/>
        </w:rPr>
        <w:t>udržiavať čitateľnosť číselného označenia svetelných bodov</w:t>
      </w:r>
      <w:ins w:id="59" w:author="Tomas Uricek" w:date="2024-03-15T10:33:00Z">
        <w:r w:rsidR="002645DF">
          <w:rPr>
            <w:rFonts w:ascii="Cambria" w:hAnsi="Cambria" w:cstheme="minorHAnsi"/>
            <w:bCs/>
          </w:rPr>
          <w:t xml:space="preserve"> - priebežne</w:t>
        </w:r>
      </w:ins>
      <w:r w:rsidR="00777FB0">
        <w:rPr>
          <w:rFonts w:ascii="Cambria" w:hAnsi="Cambria" w:cstheme="minorHAnsi"/>
          <w:bCs/>
        </w:rPr>
        <w:t>;</w:t>
      </w:r>
    </w:p>
    <w:p w14:paraId="6293E585" w14:textId="7E960879" w:rsidR="00A743CB" w:rsidRPr="00777FB0" w:rsidRDefault="00A743CB" w:rsidP="00777FB0">
      <w:pPr>
        <w:pStyle w:val="ListParagraph"/>
        <w:ind w:left="709"/>
        <w:contextualSpacing w:val="0"/>
        <w:jc w:val="both"/>
        <w:rPr>
          <w:rFonts w:ascii="Cambria" w:hAnsi="Cambria" w:cstheme="minorHAnsi"/>
          <w:bCs/>
        </w:rPr>
      </w:pPr>
      <w:r w:rsidRPr="00777FB0">
        <w:rPr>
          <w:rFonts w:ascii="Cambria" w:hAnsi="Cambria" w:cstheme="minorHAnsi"/>
          <w:bCs/>
        </w:rPr>
        <w:t xml:space="preserve">Pri týchto činnostiach musí </w:t>
      </w:r>
      <w:r w:rsidR="004B6853">
        <w:rPr>
          <w:rFonts w:ascii="Cambria" w:hAnsi="Cambria" w:cstheme="minorHAnsi"/>
          <w:bCs/>
        </w:rPr>
        <w:t>Poskytovateľ</w:t>
      </w:r>
      <w:r w:rsidR="004B6853" w:rsidRPr="00777FB0">
        <w:rPr>
          <w:rFonts w:ascii="Cambria" w:hAnsi="Cambria" w:cstheme="minorHAnsi"/>
          <w:bCs/>
        </w:rPr>
        <w:t xml:space="preserve"> </w:t>
      </w:r>
      <w:r w:rsidRPr="00777FB0">
        <w:rPr>
          <w:rFonts w:ascii="Cambria" w:hAnsi="Cambria" w:cstheme="minorHAnsi"/>
          <w:bCs/>
        </w:rPr>
        <w:t>koordinovať postup s majiteľom dodatkových</w:t>
      </w:r>
      <w:r w:rsidR="00777FB0">
        <w:rPr>
          <w:rFonts w:ascii="Cambria" w:hAnsi="Cambria" w:cstheme="minorHAnsi"/>
          <w:bCs/>
        </w:rPr>
        <w:t xml:space="preserve"> </w:t>
      </w:r>
      <w:r w:rsidRPr="00777FB0">
        <w:rPr>
          <w:rFonts w:ascii="Cambria" w:hAnsi="Cambria" w:cstheme="minorHAnsi"/>
          <w:bCs/>
        </w:rPr>
        <w:t>zariadení</w:t>
      </w:r>
      <w:r w:rsidR="00777FB0">
        <w:rPr>
          <w:rFonts w:ascii="Cambria" w:hAnsi="Cambria" w:cstheme="minorHAnsi"/>
          <w:bCs/>
        </w:rPr>
        <w:t xml:space="preserve"> </w:t>
      </w:r>
      <w:r w:rsidRPr="00777FB0">
        <w:rPr>
          <w:rFonts w:ascii="Cambria" w:hAnsi="Cambria" w:cstheme="minorHAnsi"/>
          <w:bCs/>
        </w:rPr>
        <w:t>nainštalovaných na stožiaroch.</w:t>
      </w:r>
    </w:p>
    <w:p w14:paraId="5ED906A4" w14:textId="77777777" w:rsidR="00A743CB" w:rsidRPr="00777FB0" w:rsidRDefault="00A743CB" w:rsidP="00777FB0">
      <w:pPr>
        <w:pStyle w:val="ListParagraph"/>
        <w:numPr>
          <w:ilvl w:val="1"/>
          <w:numId w:val="3"/>
        </w:numPr>
        <w:contextualSpacing w:val="0"/>
        <w:jc w:val="both"/>
        <w:rPr>
          <w:rFonts w:ascii="Cambria" w:hAnsi="Cambria" w:cstheme="minorHAnsi"/>
          <w:bCs/>
        </w:rPr>
      </w:pPr>
      <w:r w:rsidRPr="00777FB0">
        <w:rPr>
          <w:rFonts w:ascii="Cambria" w:hAnsi="Cambria" w:cstheme="minorHAnsi"/>
          <w:bCs/>
        </w:rPr>
        <w:t>Pravidelne čistiť vnútorné častí svietidiel, rozvádzačov a spojov v sústave verejného osvetlenia od prachu a iných nečistôt podľa schváleného plánu služobnej prevádzky a údržby sústavy verejného osvetlenia.</w:t>
      </w:r>
    </w:p>
    <w:p w14:paraId="46E0ADED" w14:textId="4021D432" w:rsidR="00A743CB" w:rsidRPr="00777FB0" w:rsidRDefault="00A743CB" w:rsidP="00777FB0">
      <w:pPr>
        <w:pStyle w:val="ListParagraph"/>
        <w:numPr>
          <w:ilvl w:val="1"/>
          <w:numId w:val="3"/>
        </w:numPr>
        <w:contextualSpacing w:val="0"/>
        <w:jc w:val="both"/>
        <w:rPr>
          <w:rFonts w:ascii="Cambria" w:hAnsi="Cambria" w:cstheme="minorHAnsi"/>
          <w:bCs/>
        </w:rPr>
      </w:pPr>
      <w:r w:rsidRPr="00777FB0">
        <w:rPr>
          <w:rFonts w:ascii="Cambria" w:hAnsi="Cambria" w:cstheme="minorHAnsi"/>
          <w:bCs/>
        </w:rPr>
        <w:t xml:space="preserve">Zabezpečiť záručnú </w:t>
      </w:r>
      <w:r w:rsidR="00050626">
        <w:rPr>
          <w:rFonts w:ascii="Cambria" w:hAnsi="Cambria" w:cstheme="minorHAnsi"/>
          <w:bCs/>
        </w:rPr>
        <w:t xml:space="preserve">(alebo po dohode aj mimozáručnú) </w:t>
      </w:r>
      <w:r w:rsidRPr="00777FB0">
        <w:rPr>
          <w:rFonts w:ascii="Cambria" w:hAnsi="Cambria" w:cstheme="minorHAnsi"/>
          <w:bCs/>
        </w:rPr>
        <w:t xml:space="preserve">výmenu alebo opravu nefunkčných alebo chybných svetelných zdrojov (výbojky, žiarovky, žiarivky, LED moduly), svietidiel, predradníkov, poistiek, vzdušných a zemných vedení, krytov stožiarov a iných prvkov osvetľovacej sústavy vrátane vybavenia a súčastí rozvádzačov sústavy verejného osvetlenia. Pri výmene za technicky zhodný ekvivalent postupuje </w:t>
      </w:r>
      <w:r w:rsidR="008758AB">
        <w:rPr>
          <w:rFonts w:ascii="Cambria" w:hAnsi="Cambria" w:cstheme="minorHAnsi"/>
          <w:bCs/>
        </w:rPr>
        <w:t>Poskytovateľ</w:t>
      </w:r>
      <w:r w:rsidR="008758AB" w:rsidRPr="00777FB0">
        <w:rPr>
          <w:rFonts w:ascii="Cambria" w:hAnsi="Cambria" w:cstheme="minorHAnsi"/>
          <w:bCs/>
        </w:rPr>
        <w:t xml:space="preserve"> </w:t>
      </w:r>
      <w:r w:rsidRPr="00777FB0">
        <w:rPr>
          <w:rFonts w:ascii="Cambria" w:hAnsi="Cambria" w:cstheme="minorHAnsi"/>
          <w:bCs/>
        </w:rPr>
        <w:t xml:space="preserve">samostatne. Pred výmenou týchto prvkov s inými technickými parametrami, musí uchádzač predložiť návrh na výmenu menovaných prvkov </w:t>
      </w:r>
      <w:r w:rsidR="00823792">
        <w:rPr>
          <w:rFonts w:ascii="Cambria" w:hAnsi="Cambria" w:cstheme="minorHAnsi"/>
          <w:bCs/>
        </w:rPr>
        <w:t>Objednávateľovi</w:t>
      </w:r>
      <w:r w:rsidRPr="00777FB0">
        <w:rPr>
          <w:rFonts w:ascii="Cambria" w:hAnsi="Cambria" w:cstheme="minorHAnsi"/>
          <w:bCs/>
        </w:rPr>
        <w:t xml:space="preserve"> na schválenie. Návrh musí obsahovať dokumentáciu, z ktorej bude zrejmé, že nedôjde k negatívnemu ovplyvneniu parametrov dotknutej časti sústavy verejného osvetlenia v zmysle príslušnej STN, EN. </w:t>
      </w:r>
    </w:p>
    <w:p w14:paraId="347D299A" w14:textId="1D147A6E" w:rsidR="00A743CB" w:rsidRPr="00777FB0" w:rsidRDefault="00A743CB" w:rsidP="00777FB0">
      <w:pPr>
        <w:pStyle w:val="ListParagraph"/>
        <w:numPr>
          <w:ilvl w:val="1"/>
          <w:numId w:val="3"/>
        </w:numPr>
        <w:contextualSpacing w:val="0"/>
        <w:jc w:val="both"/>
        <w:rPr>
          <w:rFonts w:ascii="Cambria" w:hAnsi="Cambria" w:cstheme="minorHAnsi"/>
          <w:bCs/>
        </w:rPr>
      </w:pPr>
      <w:r w:rsidRPr="00777FB0">
        <w:rPr>
          <w:rFonts w:ascii="Cambria" w:hAnsi="Cambria" w:cstheme="minorHAnsi"/>
          <w:bCs/>
        </w:rPr>
        <w:t xml:space="preserve">V prípade potreby reklamácie prvkov sústavy verejného osvetlenia konať aj voči predchádzajúcim dodávateľom týchto prvkov so splnomocnením od </w:t>
      </w:r>
      <w:r w:rsidR="00823792">
        <w:rPr>
          <w:rFonts w:ascii="Cambria" w:hAnsi="Cambria" w:cstheme="minorHAnsi"/>
          <w:bCs/>
        </w:rPr>
        <w:t>Objednávateľa</w:t>
      </w:r>
      <w:r w:rsidRPr="00777FB0">
        <w:rPr>
          <w:rFonts w:ascii="Cambria" w:hAnsi="Cambria" w:cstheme="minorHAnsi"/>
          <w:bCs/>
        </w:rPr>
        <w:t>.</w:t>
      </w:r>
    </w:p>
    <w:p w14:paraId="40B1BDE1" w14:textId="28486436" w:rsidR="00A743CB" w:rsidRPr="00777FB0" w:rsidRDefault="00A743CB" w:rsidP="00777FB0">
      <w:pPr>
        <w:pStyle w:val="ListParagraph"/>
        <w:numPr>
          <w:ilvl w:val="1"/>
          <w:numId w:val="3"/>
        </w:numPr>
        <w:contextualSpacing w:val="0"/>
        <w:jc w:val="both"/>
        <w:rPr>
          <w:rFonts w:ascii="Cambria" w:hAnsi="Cambria" w:cstheme="minorHAnsi"/>
          <w:bCs/>
        </w:rPr>
      </w:pPr>
      <w:r w:rsidRPr="00777FB0">
        <w:rPr>
          <w:rFonts w:ascii="Cambria" w:hAnsi="Cambria" w:cstheme="minorHAnsi"/>
          <w:bCs/>
        </w:rPr>
        <w:t>Zabezpečiť prevádzkyschopnosť aj pôvodných technológií až do momentu ich prípadnej modernizácie. Modernizáciu svetelného bodu môže vyvolať aj stav svetelného bodu, keď už nie je možné pokračovať v jeho bežnej údržbe, napríklad: neodstrániteľné poškodenie nosnej alebo inej základnej časti vplývajúcej na bezpečnosť zariadenia.</w:t>
      </w:r>
    </w:p>
    <w:p w14:paraId="7DCE3EC5" w14:textId="05A6FE39" w:rsidR="00A743CB" w:rsidRPr="00777FB0" w:rsidRDefault="00A743CB" w:rsidP="00777FB0">
      <w:pPr>
        <w:pStyle w:val="ListParagraph"/>
        <w:numPr>
          <w:ilvl w:val="1"/>
          <w:numId w:val="3"/>
        </w:numPr>
        <w:contextualSpacing w:val="0"/>
        <w:jc w:val="both"/>
        <w:rPr>
          <w:rFonts w:ascii="Cambria" w:hAnsi="Cambria" w:cstheme="minorHAnsi"/>
          <w:bCs/>
        </w:rPr>
      </w:pPr>
      <w:r w:rsidRPr="00777FB0">
        <w:rPr>
          <w:rFonts w:ascii="Cambria" w:hAnsi="Cambria" w:cstheme="minorHAnsi"/>
          <w:bCs/>
        </w:rPr>
        <w:t xml:space="preserve">Zabezpečiť odstránenie prvkov sústavy verejného osvetlenia v rozsahu definovanom v pláne údržby sústavy verejného osvetlenia. Pred samotnou realizáciou odstránenia musí </w:t>
      </w:r>
      <w:r w:rsidR="002832C3">
        <w:rPr>
          <w:rFonts w:ascii="Cambria" w:hAnsi="Cambria" w:cstheme="minorHAnsi"/>
          <w:bCs/>
        </w:rPr>
        <w:t>Poskytovateľ</w:t>
      </w:r>
      <w:r w:rsidRPr="00777FB0">
        <w:rPr>
          <w:rFonts w:ascii="Cambria" w:hAnsi="Cambria" w:cstheme="minorHAnsi"/>
          <w:bCs/>
        </w:rPr>
        <w:t xml:space="preserve"> predložiť návrh </w:t>
      </w:r>
      <w:r w:rsidR="002832C3">
        <w:rPr>
          <w:rFonts w:ascii="Cambria" w:hAnsi="Cambria" w:cstheme="minorHAnsi"/>
          <w:bCs/>
        </w:rPr>
        <w:t>Objednávateľovi</w:t>
      </w:r>
      <w:r w:rsidRPr="00777FB0">
        <w:rPr>
          <w:rFonts w:ascii="Cambria" w:hAnsi="Cambria" w:cstheme="minorHAnsi"/>
          <w:bCs/>
        </w:rPr>
        <w:t xml:space="preserve"> na schválenie. Návrh musí obsahovať projektovú dokumentáciu spĺňajúcu podmienky pre udelenie stavebného povolenia. </w:t>
      </w:r>
    </w:p>
    <w:p w14:paraId="6C4B0A31" w14:textId="65FC3915" w:rsidR="00A743CB" w:rsidRPr="00777FB0" w:rsidRDefault="00A743CB" w:rsidP="00777FB0">
      <w:pPr>
        <w:pStyle w:val="ListParagraph"/>
        <w:numPr>
          <w:ilvl w:val="1"/>
          <w:numId w:val="3"/>
        </w:numPr>
        <w:contextualSpacing w:val="0"/>
        <w:jc w:val="both"/>
        <w:rPr>
          <w:rFonts w:ascii="Cambria" w:hAnsi="Cambria" w:cstheme="minorHAnsi"/>
          <w:bCs/>
        </w:rPr>
      </w:pPr>
      <w:r w:rsidRPr="00777FB0">
        <w:rPr>
          <w:rFonts w:ascii="Cambria" w:hAnsi="Cambria" w:cstheme="minorHAnsi"/>
          <w:bCs/>
        </w:rPr>
        <w:t xml:space="preserve">Identifikovať a odstrániť nahlásenú poruchu najneskôr do </w:t>
      </w:r>
      <w:del w:id="60" w:author="Tomas Uricek" w:date="2024-03-15T10:33:00Z">
        <w:r w:rsidRPr="00777FB0">
          <w:rPr>
            <w:rFonts w:ascii="Cambria" w:hAnsi="Cambria" w:cstheme="minorHAnsi"/>
            <w:bCs/>
          </w:rPr>
          <w:delText>48</w:delText>
        </w:r>
      </w:del>
      <w:ins w:id="61" w:author="Tomas Uricek" w:date="2024-03-15T10:33:00Z">
        <w:r w:rsidR="001D1E6B">
          <w:rPr>
            <w:rFonts w:ascii="Cambria" w:hAnsi="Cambria" w:cstheme="minorHAnsi"/>
            <w:bCs/>
          </w:rPr>
          <w:t>72</w:t>
        </w:r>
      </w:ins>
      <w:r w:rsidR="001D1E6B" w:rsidRPr="00777FB0">
        <w:rPr>
          <w:rFonts w:ascii="Cambria" w:hAnsi="Cambria" w:cstheme="minorHAnsi"/>
          <w:bCs/>
        </w:rPr>
        <w:t xml:space="preserve"> </w:t>
      </w:r>
      <w:r w:rsidRPr="00777FB0">
        <w:rPr>
          <w:rFonts w:ascii="Cambria" w:hAnsi="Cambria" w:cstheme="minorHAnsi"/>
          <w:bCs/>
        </w:rPr>
        <w:t xml:space="preserve">hodín od jej nahlásenia alebo zaevidovania na </w:t>
      </w:r>
      <w:r w:rsidR="002832C3">
        <w:rPr>
          <w:rFonts w:ascii="Cambria" w:hAnsi="Cambria" w:cstheme="minorHAnsi"/>
          <w:bCs/>
        </w:rPr>
        <w:t>d</w:t>
      </w:r>
      <w:r w:rsidRPr="00777FB0">
        <w:rPr>
          <w:rFonts w:ascii="Cambria" w:hAnsi="Cambria" w:cstheme="minorHAnsi"/>
          <w:bCs/>
        </w:rPr>
        <w:t>ispečing verejného osvetlenia. Jedná sa o poruchy na prvkoch sústavy, ktoré je možné odstrániť výmenou ako celok, napr. stožiarová svorkovnica a jej časti, svietidlá, prvky RVO za nový prvok s dôrazom na bezpečnosť sústavy verejného osvetlenia.</w:t>
      </w:r>
    </w:p>
    <w:p w14:paraId="15D2F91B" w14:textId="1826D0CB" w:rsidR="00A743CB" w:rsidRDefault="00A743CB" w:rsidP="00777FB0">
      <w:pPr>
        <w:pStyle w:val="ListParagraph"/>
        <w:numPr>
          <w:ilvl w:val="1"/>
          <w:numId w:val="3"/>
        </w:numPr>
        <w:contextualSpacing w:val="0"/>
        <w:jc w:val="both"/>
        <w:rPr>
          <w:rFonts w:ascii="Cambria" w:hAnsi="Cambria" w:cstheme="minorHAnsi"/>
          <w:bCs/>
        </w:rPr>
      </w:pPr>
      <w:r w:rsidRPr="00777FB0">
        <w:rPr>
          <w:rFonts w:ascii="Cambria" w:hAnsi="Cambria" w:cstheme="minorHAnsi"/>
          <w:bCs/>
        </w:rPr>
        <w:lastRenderedPageBreak/>
        <w:t xml:space="preserve">Pri závažnejších poruchách (neodstrániteľné do </w:t>
      </w:r>
      <w:del w:id="62" w:author="Tomas Uricek" w:date="2024-03-15T10:33:00Z">
        <w:r w:rsidRPr="00777FB0">
          <w:rPr>
            <w:rFonts w:ascii="Cambria" w:hAnsi="Cambria" w:cstheme="minorHAnsi"/>
            <w:bCs/>
          </w:rPr>
          <w:delText>48h</w:delText>
        </w:r>
      </w:del>
      <w:ins w:id="63" w:author="Tomas Uricek" w:date="2024-03-15T10:33:00Z">
        <w:r w:rsidR="001D1E6B">
          <w:rPr>
            <w:rFonts w:ascii="Cambria" w:hAnsi="Cambria" w:cstheme="minorHAnsi"/>
            <w:bCs/>
          </w:rPr>
          <w:t>72 hodín</w:t>
        </w:r>
      </w:ins>
      <w:r w:rsidR="001D1E6B" w:rsidRPr="00777FB0">
        <w:rPr>
          <w:rFonts w:ascii="Cambria" w:hAnsi="Cambria" w:cstheme="minorHAnsi"/>
          <w:bCs/>
        </w:rPr>
        <w:t xml:space="preserve"> </w:t>
      </w:r>
      <w:r w:rsidRPr="00777FB0">
        <w:rPr>
          <w:rFonts w:ascii="Cambria" w:hAnsi="Cambria" w:cstheme="minorHAnsi"/>
          <w:bCs/>
        </w:rPr>
        <w:t xml:space="preserve">od nahlásenia alebo zaevidovania systémom dispečingu) neodkladne informovať </w:t>
      </w:r>
      <w:r w:rsidR="002832C3">
        <w:rPr>
          <w:rFonts w:ascii="Cambria" w:hAnsi="Cambria" w:cstheme="minorHAnsi"/>
          <w:bCs/>
        </w:rPr>
        <w:t>Objednávateľa</w:t>
      </w:r>
      <w:r w:rsidRPr="00777FB0">
        <w:rPr>
          <w:rFonts w:ascii="Cambria" w:hAnsi="Cambria" w:cstheme="minorHAnsi"/>
          <w:bCs/>
        </w:rPr>
        <w:t xml:space="preserve"> aj s písomne navrhovaným harmonogramom odstránenia poruchy</w:t>
      </w:r>
      <w:r w:rsidR="0078355F">
        <w:rPr>
          <w:rFonts w:ascii="Cambria" w:hAnsi="Cambria" w:cstheme="minorHAnsi"/>
          <w:bCs/>
        </w:rPr>
        <w:t xml:space="preserve"> a následne poruchu odstrániť v čase primeranom na odstránenie takej poruchy</w:t>
      </w:r>
      <w:r w:rsidRPr="00777FB0">
        <w:rPr>
          <w:rFonts w:ascii="Cambria" w:hAnsi="Cambria" w:cstheme="minorHAnsi"/>
          <w:bCs/>
        </w:rPr>
        <w:t>. Jedná sa najmä o poruchy na káblovom a vzdušnom vedení, na systéme riadenia a monitorovania sústavy.</w:t>
      </w:r>
    </w:p>
    <w:p w14:paraId="59AB4BA9" w14:textId="77777777" w:rsidR="00A743CB" w:rsidRPr="00777FB0" w:rsidRDefault="00A743CB" w:rsidP="00777FB0">
      <w:pPr>
        <w:pStyle w:val="ListParagraph"/>
        <w:numPr>
          <w:ilvl w:val="1"/>
          <w:numId w:val="3"/>
        </w:numPr>
        <w:contextualSpacing w:val="0"/>
        <w:jc w:val="both"/>
        <w:rPr>
          <w:rFonts w:ascii="Cambria" w:hAnsi="Cambria" w:cstheme="minorHAnsi"/>
          <w:bCs/>
        </w:rPr>
      </w:pPr>
      <w:r w:rsidRPr="00777FB0">
        <w:rPr>
          <w:rFonts w:ascii="Cambria" w:hAnsi="Cambria" w:cstheme="minorHAnsi"/>
          <w:bCs/>
        </w:rPr>
        <w:t>Vykonávať všetky inštalačné práce na sústave verejného osvetlenia podľa návodu na inštaláciu zariadenia dodaného výrobcom zariadenia, tak aby neboli porušené podmienky záruky výrobcu.</w:t>
      </w:r>
    </w:p>
    <w:p w14:paraId="1B827DD8" w14:textId="77777777" w:rsidR="00A743CB" w:rsidRPr="00777FB0" w:rsidRDefault="00A743CB" w:rsidP="00777FB0">
      <w:pPr>
        <w:pStyle w:val="ListParagraph"/>
        <w:numPr>
          <w:ilvl w:val="1"/>
          <w:numId w:val="3"/>
        </w:numPr>
        <w:contextualSpacing w:val="0"/>
        <w:jc w:val="both"/>
        <w:rPr>
          <w:rFonts w:ascii="Cambria" w:hAnsi="Cambria" w:cstheme="minorHAnsi"/>
          <w:bCs/>
        </w:rPr>
      </w:pPr>
      <w:r w:rsidRPr="00777FB0">
        <w:rPr>
          <w:rFonts w:ascii="Cambria" w:hAnsi="Cambria" w:cstheme="minorHAnsi"/>
          <w:bCs/>
        </w:rPr>
        <w:t>Vykonávať všetky údržbové práce na sústave verejného osvetlenia podľa vopred vypracovaného plánu služobnej prevádzky a údržby sústavy verejného osvetlenia, schváleným verejným obstarávateľom.</w:t>
      </w:r>
    </w:p>
    <w:p w14:paraId="78228D13" w14:textId="77777777" w:rsidR="00A743CB" w:rsidRPr="00777FB0" w:rsidRDefault="00A743CB" w:rsidP="00777FB0">
      <w:pPr>
        <w:pStyle w:val="ListParagraph"/>
        <w:numPr>
          <w:ilvl w:val="1"/>
          <w:numId w:val="3"/>
        </w:numPr>
        <w:contextualSpacing w:val="0"/>
        <w:jc w:val="both"/>
        <w:rPr>
          <w:rFonts w:ascii="Cambria" w:hAnsi="Cambria" w:cstheme="minorHAnsi"/>
          <w:bCs/>
        </w:rPr>
      </w:pPr>
      <w:r w:rsidRPr="00777FB0">
        <w:rPr>
          <w:rFonts w:ascii="Cambria" w:hAnsi="Cambria" w:cstheme="minorHAnsi"/>
          <w:bCs/>
        </w:rPr>
        <w:t xml:space="preserve">Zabezpečiť vykonanie všetkých potrebných úkonov na zabezpečenie prevádzkyschopnosti sústavy verejného osvetlenia počas ohlásených prác tretích strán v blízkosti sústavy verejného osvetlenia. </w:t>
      </w:r>
    </w:p>
    <w:p w14:paraId="608B084A" w14:textId="77777777" w:rsidR="00A743CB" w:rsidRPr="00777FB0" w:rsidRDefault="00A743CB" w:rsidP="00777FB0">
      <w:pPr>
        <w:pStyle w:val="ListParagraph"/>
        <w:numPr>
          <w:ilvl w:val="1"/>
          <w:numId w:val="3"/>
        </w:numPr>
        <w:contextualSpacing w:val="0"/>
        <w:jc w:val="both"/>
        <w:rPr>
          <w:rFonts w:ascii="Cambria" w:hAnsi="Cambria" w:cstheme="minorHAnsi"/>
          <w:bCs/>
        </w:rPr>
      </w:pPr>
      <w:bookmarkStart w:id="64" w:name="_Ref159574407"/>
      <w:r w:rsidRPr="00777FB0">
        <w:rPr>
          <w:rFonts w:ascii="Cambria" w:hAnsi="Cambria" w:cstheme="minorHAnsi"/>
          <w:bCs/>
        </w:rPr>
        <w:t>Zabezpečiť vykonanie všetkých potrebných úkonov na zabezpečenie bezpečnosti sústavy verejného osvetlenia v prípade porúch priamo ohrozujúcich bezpečnosť zdravia, bezpečnosť a plynulosť dopravy alebo život po externých udalostiach. Jedná sa najmä o zabezpečenie odstránenia spadnutých stožiarov, zaizolovanie živých vodičov poškodených káblov, odpojenie poškodených vetiev a pod..</w:t>
      </w:r>
      <w:bookmarkEnd w:id="64"/>
    </w:p>
    <w:p w14:paraId="50C9D86C" w14:textId="41821BD8" w:rsidR="00A743CB" w:rsidRPr="00777FB0" w:rsidRDefault="00A743CB" w:rsidP="00777FB0">
      <w:pPr>
        <w:pStyle w:val="ListParagraph"/>
        <w:numPr>
          <w:ilvl w:val="1"/>
          <w:numId w:val="3"/>
        </w:numPr>
        <w:contextualSpacing w:val="0"/>
        <w:jc w:val="both"/>
        <w:rPr>
          <w:rFonts w:ascii="Cambria" w:hAnsi="Cambria" w:cstheme="minorHAnsi"/>
          <w:bCs/>
        </w:rPr>
      </w:pPr>
      <w:r w:rsidRPr="00777FB0">
        <w:rPr>
          <w:rFonts w:ascii="Cambria" w:hAnsi="Cambria" w:cstheme="minorHAnsi"/>
          <w:bCs/>
        </w:rPr>
        <w:t xml:space="preserve">Pred začatím odstránenia havarijných stavov po externých udalostiach (víchrica, dopravná nehoda, živel, vandalizmus a pod.) bude </w:t>
      </w:r>
      <w:r w:rsidR="00951130">
        <w:rPr>
          <w:rFonts w:ascii="Cambria" w:hAnsi="Cambria" w:cstheme="minorHAnsi"/>
          <w:bCs/>
        </w:rPr>
        <w:t>Poskytovateľ</w:t>
      </w:r>
      <w:r w:rsidRPr="00777FB0">
        <w:rPr>
          <w:rFonts w:ascii="Cambria" w:hAnsi="Cambria" w:cstheme="minorHAnsi"/>
          <w:bCs/>
        </w:rPr>
        <w:t xml:space="preserve"> povinný zabezpečiť potrebné úkony vyžiadané poisťovňou, políciou pre zadokumentovanie a overenie krytia poistnej udalosti. Na tieto úkony bude </w:t>
      </w:r>
      <w:r w:rsidR="00951130">
        <w:rPr>
          <w:rFonts w:ascii="Cambria" w:hAnsi="Cambria" w:cstheme="minorHAnsi"/>
          <w:bCs/>
        </w:rPr>
        <w:t>Poskytovateľ</w:t>
      </w:r>
      <w:r w:rsidRPr="00777FB0">
        <w:rPr>
          <w:rFonts w:ascii="Cambria" w:hAnsi="Cambria" w:cstheme="minorHAnsi"/>
          <w:bCs/>
        </w:rPr>
        <w:t xml:space="preserve"> splnomocnený </w:t>
      </w:r>
      <w:r w:rsidR="00951130">
        <w:rPr>
          <w:rFonts w:ascii="Cambria" w:hAnsi="Cambria" w:cstheme="minorHAnsi"/>
          <w:bCs/>
        </w:rPr>
        <w:t>Objednávateľom</w:t>
      </w:r>
      <w:r w:rsidRPr="00777FB0">
        <w:rPr>
          <w:rFonts w:ascii="Cambria" w:hAnsi="Cambria" w:cstheme="minorHAnsi"/>
          <w:bCs/>
        </w:rPr>
        <w:t>.</w:t>
      </w:r>
    </w:p>
    <w:p w14:paraId="08D7C1EB" w14:textId="3AEF315A" w:rsidR="00966BEA" w:rsidRPr="00AE6A7F" w:rsidRDefault="00A743CB" w:rsidP="00AE6A7F">
      <w:pPr>
        <w:pStyle w:val="ListParagraph"/>
        <w:numPr>
          <w:ilvl w:val="1"/>
          <w:numId w:val="3"/>
        </w:numPr>
        <w:contextualSpacing w:val="0"/>
        <w:jc w:val="both"/>
        <w:rPr>
          <w:rFonts w:ascii="Cambria" w:hAnsi="Cambria" w:cstheme="minorHAnsi"/>
          <w:bCs/>
        </w:rPr>
      </w:pPr>
      <w:r w:rsidRPr="00777FB0">
        <w:rPr>
          <w:rFonts w:ascii="Cambria" w:hAnsi="Cambria" w:cstheme="minorHAnsi"/>
          <w:bCs/>
        </w:rPr>
        <w:t xml:space="preserve">Viesť a archivovať evidenciu záznamov o vykonaných zásahoch v rámci riadnej údržby vrátane časovej stopy. </w:t>
      </w:r>
    </w:p>
    <w:p w14:paraId="6BC7AD2F" w14:textId="77777777" w:rsidR="00A743CB" w:rsidRPr="005D2BA4" w:rsidRDefault="00A743CB" w:rsidP="00F3694D">
      <w:pPr>
        <w:pStyle w:val="ListParagraph"/>
        <w:numPr>
          <w:ilvl w:val="0"/>
          <w:numId w:val="3"/>
        </w:numPr>
        <w:spacing w:before="360" w:after="360"/>
        <w:contextualSpacing w:val="0"/>
        <w:rPr>
          <w:rFonts w:ascii="Cambria" w:hAnsi="Cambria"/>
          <w:b/>
          <w:bCs/>
        </w:rPr>
      </w:pPr>
      <w:bookmarkStart w:id="65" w:name="_Ref98849171"/>
      <w:r w:rsidRPr="005D2BA4">
        <w:rPr>
          <w:rFonts w:ascii="Cambria" w:hAnsi="Cambria"/>
          <w:b/>
          <w:bCs/>
        </w:rPr>
        <w:t>BEZPEČNOSŤ SÚSTAVY VEREJNÉHO OSVETLENIA</w:t>
      </w:r>
      <w:bookmarkEnd w:id="65"/>
    </w:p>
    <w:p w14:paraId="062E6788" w14:textId="3DB4CF21" w:rsidR="00986F56" w:rsidRPr="005D2BA4" w:rsidRDefault="00986F56" w:rsidP="00986F56">
      <w:pPr>
        <w:pStyle w:val="ListParagraph"/>
        <w:ind w:left="709"/>
        <w:contextualSpacing w:val="0"/>
        <w:jc w:val="both"/>
        <w:rPr>
          <w:rFonts w:ascii="Cambria" w:hAnsi="Cambria" w:cstheme="minorHAnsi"/>
          <w:bCs/>
        </w:rPr>
      </w:pPr>
      <w:r>
        <w:rPr>
          <w:rFonts w:ascii="Cambria" w:hAnsi="Cambria" w:cstheme="minorHAnsi"/>
          <w:bCs/>
        </w:rPr>
        <w:t>Poskytovateľ</w:t>
      </w:r>
      <w:r w:rsidRPr="005D2BA4">
        <w:rPr>
          <w:rFonts w:ascii="Cambria" w:hAnsi="Cambria" w:cstheme="minorHAnsi"/>
          <w:bCs/>
        </w:rPr>
        <w:t xml:space="preserve"> sa počas</w:t>
      </w:r>
      <w:r>
        <w:rPr>
          <w:rFonts w:ascii="Cambria" w:hAnsi="Cambria" w:cstheme="minorHAnsi"/>
          <w:bCs/>
        </w:rPr>
        <w:t xml:space="preserve"> plynutia</w:t>
      </w:r>
      <w:r w:rsidRPr="005D2BA4">
        <w:rPr>
          <w:rFonts w:ascii="Cambria" w:hAnsi="Cambria" w:cstheme="minorHAnsi"/>
          <w:bCs/>
        </w:rPr>
        <w:t xml:space="preserve"> </w:t>
      </w:r>
      <w:r>
        <w:rPr>
          <w:rFonts w:ascii="Cambria" w:hAnsi="Cambria" w:cstheme="minorHAnsi"/>
          <w:bCs/>
        </w:rPr>
        <w:t xml:space="preserve">Obdobia </w:t>
      </w:r>
      <w:r w:rsidR="00220152">
        <w:rPr>
          <w:rFonts w:ascii="Cambria" w:hAnsi="Cambria" w:cstheme="minorHAnsi"/>
          <w:bCs/>
        </w:rPr>
        <w:t>prevádzky a údržby</w:t>
      </w:r>
      <w:r w:rsidR="00220152" w:rsidRPr="005D2BA4">
        <w:rPr>
          <w:rFonts w:ascii="Cambria" w:hAnsi="Cambria" w:cstheme="minorHAnsi"/>
          <w:bCs/>
        </w:rPr>
        <w:t xml:space="preserve"> </w:t>
      </w:r>
      <w:r w:rsidRPr="005D2BA4">
        <w:rPr>
          <w:rFonts w:ascii="Cambria" w:hAnsi="Cambria" w:cstheme="minorHAnsi"/>
          <w:bCs/>
        </w:rPr>
        <w:t>zaväzuje</w:t>
      </w:r>
      <w:r>
        <w:rPr>
          <w:rFonts w:ascii="Cambria" w:hAnsi="Cambria" w:cstheme="minorHAnsi"/>
          <w:bCs/>
        </w:rPr>
        <w:t xml:space="preserve"> vykonávať nasledovné činnosti</w:t>
      </w:r>
      <w:r w:rsidRPr="005D2BA4">
        <w:rPr>
          <w:rFonts w:ascii="Cambria" w:hAnsi="Cambria" w:cstheme="minorHAnsi"/>
          <w:bCs/>
        </w:rPr>
        <w:t>:</w:t>
      </w:r>
    </w:p>
    <w:p w14:paraId="4F86EA8E" w14:textId="77777777" w:rsidR="00A743CB" w:rsidRPr="00986F56" w:rsidRDefault="00A743CB" w:rsidP="00986F56">
      <w:pPr>
        <w:pStyle w:val="ListParagraph"/>
        <w:numPr>
          <w:ilvl w:val="1"/>
          <w:numId w:val="3"/>
        </w:numPr>
        <w:contextualSpacing w:val="0"/>
        <w:jc w:val="both"/>
        <w:rPr>
          <w:rFonts w:ascii="Cambria" w:hAnsi="Cambria" w:cstheme="minorHAnsi"/>
          <w:bCs/>
        </w:rPr>
      </w:pPr>
      <w:r w:rsidRPr="00986F56">
        <w:rPr>
          <w:rFonts w:ascii="Cambria" w:hAnsi="Cambria" w:cstheme="minorHAnsi"/>
          <w:bCs/>
        </w:rPr>
        <w:t>Zabezpečiť trvalú bezpečnosť všetkých súčastí sústavy verejného osvetlenia.</w:t>
      </w:r>
    </w:p>
    <w:p w14:paraId="05E13A6F" w14:textId="00ACC2BD" w:rsidR="00A743CB" w:rsidRPr="00986F56" w:rsidRDefault="00A743CB" w:rsidP="00986F56">
      <w:pPr>
        <w:pStyle w:val="ListParagraph"/>
        <w:numPr>
          <w:ilvl w:val="1"/>
          <w:numId w:val="3"/>
        </w:numPr>
        <w:contextualSpacing w:val="0"/>
        <w:jc w:val="both"/>
        <w:rPr>
          <w:rFonts w:ascii="Cambria" w:hAnsi="Cambria" w:cstheme="minorHAnsi"/>
          <w:bCs/>
        </w:rPr>
      </w:pPr>
      <w:bookmarkStart w:id="66" w:name="_Ref98849879"/>
      <w:r w:rsidRPr="00986F56">
        <w:rPr>
          <w:rFonts w:ascii="Cambria" w:hAnsi="Cambria" w:cstheme="minorHAnsi"/>
          <w:bCs/>
        </w:rPr>
        <w:t xml:space="preserve">Vytvoriť </w:t>
      </w:r>
      <w:bookmarkStart w:id="67" w:name="_Hlk98849761"/>
      <w:r w:rsidRPr="00986F56">
        <w:rPr>
          <w:rFonts w:ascii="Cambria" w:hAnsi="Cambria" w:cstheme="minorHAnsi"/>
          <w:bCs/>
        </w:rPr>
        <w:t xml:space="preserve">plán pravidelných kontrol a pravidelných skúšok všetkých elektrických súčastí sústavy verejného osvetlenia </w:t>
      </w:r>
      <w:bookmarkEnd w:id="67"/>
      <w:r w:rsidRPr="00986F56">
        <w:rPr>
          <w:rFonts w:ascii="Cambria" w:hAnsi="Cambria" w:cstheme="minorHAnsi"/>
          <w:bCs/>
        </w:rPr>
        <w:t xml:space="preserve">v elektronickej forme </w:t>
      </w:r>
      <w:r w:rsidR="00DA3C23">
        <w:rPr>
          <w:rFonts w:ascii="Cambria" w:hAnsi="Cambria" w:cstheme="minorHAnsi"/>
          <w:bCs/>
        </w:rPr>
        <w:t xml:space="preserve">najneskôr ku dňu </w:t>
      </w:r>
      <w:r w:rsidR="00043DDA">
        <w:rPr>
          <w:rFonts w:ascii="Cambria" w:hAnsi="Cambria" w:cstheme="minorHAnsi"/>
          <w:bCs/>
        </w:rPr>
        <w:t>prevzatia Obnovy</w:t>
      </w:r>
      <w:r w:rsidRPr="00986F56">
        <w:rPr>
          <w:rFonts w:ascii="Cambria" w:hAnsi="Cambria" w:cstheme="minorHAnsi"/>
          <w:bCs/>
        </w:rPr>
        <w:t xml:space="preserve">  a </w:t>
      </w:r>
      <w:r w:rsidR="00043DDA">
        <w:rPr>
          <w:rFonts w:ascii="Cambria" w:hAnsi="Cambria" w:cstheme="minorHAnsi"/>
          <w:bCs/>
        </w:rPr>
        <w:t>následne</w:t>
      </w:r>
      <w:r w:rsidRPr="00986F56">
        <w:rPr>
          <w:rFonts w:ascii="Cambria" w:hAnsi="Cambria" w:cstheme="minorHAnsi"/>
          <w:bCs/>
        </w:rPr>
        <w:t xml:space="preserve"> vždy </w:t>
      </w:r>
      <w:r w:rsidR="00290B6D">
        <w:rPr>
          <w:rFonts w:ascii="Cambria" w:hAnsi="Cambria" w:cstheme="minorHAnsi"/>
          <w:bCs/>
        </w:rPr>
        <w:t xml:space="preserve">najneskôr </w:t>
      </w:r>
      <w:r w:rsidRPr="00986F56">
        <w:rPr>
          <w:rFonts w:ascii="Cambria" w:hAnsi="Cambria" w:cstheme="minorHAnsi"/>
          <w:bCs/>
        </w:rPr>
        <w:t xml:space="preserve">k 31.12. aktuálneho kalendárneho roka na nasledujúci kalendárny rok a predkladať tento plán </w:t>
      </w:r>
      <w:r w:rsidR="00043DDA">
        <w:rPr>
          <w:rFonts w:ascii="Cambria" w:hAnsi="Cambria" w:cstheme="minorHAnsi"/>
          <w:bCs/>
        </w:rPr>
        <w:t>Objednávateľovi</w:t>
      </w:r>
      <w:r w:rsidRPr="00986F56">
        <w:rPr>
          <w:rFonts w:ascii="Cambria" w:hAnsi="Cambria" w:cstheme="minorHAnsi"/>
          <w:bCs/>
        </w:rPr>
        <w:t>.</w:t>
      </w:r>
      <w:bookmarkEnd w:id="66"/>
    </w:p>
    <w:p w14:paraId="2C8B5691" w14:textId="77777777" w:rsidR="00A743CB" w:rsidRPr="00986F56" w:rsidRDefault="00A743CB" w:rsidP="00986F56">
      <w:pPr>
        <w:pStyle w:val="ListParagraph"/>
        <w:numPr>
          <w:ilvl w:val="1"/>
          <w:numId w:val="3"/>
        </w:numPr>
        <w:contextualSpacing w:val="0"/>
        <w:jc w:val="both"/>
        <w:rPr>
          <w:rFonts w:ascii="Cambria" w:hAnsi="Cambria" w:cstheme="minorHAnsi"/>
          <w:bCs/>
        </w:rPr>
      </w:pPr>
      <w:r w:rsidRPr="00986F56">
        <w:rPr>
          <w:rFonts w:ascii="Cambria" w:hAnsi="Cambria" w:cstheme="minorHAnsi"/>
          <w:bCs/>
        </w:rPr>
        <w:t xml:space="preserve">Vykonávať pravidelné </w:t>
      </w:r>
      <w:bookmarkStart w:id="68" w:name="_Hlk44438965"/>
      <w:r w:rsidRPr="00986F56">
        <w:rPr>
          <w:rFonts w:ascii="Cambria" w:hAnsi="Cambria" w:cstheme="minorHAnsi"/>
          <w:bCs/>
        </w:rPr>
        <w:t xml:space="preserve">odborné </w:t>
      </w:r>
      <w:bookmarkEnd w:id="68"/>
      <w:r w:rsidRPr="00986F56">
        <w:rPr>
          <w:rFonts w:ascii="Cambria" w:hAnsi="Cambria" w:cstheme="minorHAnsi"/>
          <w:bCs/>
        </w:rPr>
        <w:t>prehliadky a odborné skúšky všetkých elektrických zariadení sústavy verejného osvetlenia, podľa aktuálne platných predpisov (najmä Vyhláška č. 508/2009 Z. z.) a noriem pre vykonávanie odborných prehliadok a odborných skúšok na vyhradených technických zariadeniach elektrických.</w:t>
      </w:r>
    </w:p>
    <w:p w14:paraId="7884D2E3" w14:textId="0948A21F" w:rsidR="00A743CB" w:rsidRPr="00986F56" w:rsidRDefault="00A743CB" w:rsidP="00986F56">
      <w:pPr>
        <w:pStyle w:val="ListParagraph"/>
        <w:numPr>
          <w:ilvl w:val="1"/>
          <w:numId w:val="3"/>
        </w:numPr>
        <w:contextualSpacing w:val="0"/>
        <w:jc w:val="both"/>
        <w:rPr>
          <w:rFonts w:ascii="Cambria" w:hAnsi="Cambria" w:cstheme="minorHAnsi"/>
          <w:bCs/>
        </w:rPr>
      </w:pPr>
      <w:r w:rsidRPr="00986F56">
        <w:rPr>
          <w:rFonts w:ascii="Cambria" w:hAnsi="Cambria" w:cstheme="minorHAnsi"/>
          <w:bCs/>
        </w:rPr>
        <w:t xml:space="preserve">Pri vykonávaní prehliadok a skúšok elektrických súčastí sústavy verejného osvetlenia na trakčných stožiaroch a v ich blízkosti, je </w:t>
      </w:r>
      <w:r w:rsidR="00554837">
        <w:rPr>
          <w:rFonts w:ascii="Cambria" w:hAnsi="Cambria" w:cstheme="minorHAnsi"/>
          <w:bCs/>
        </w:rPr>
        <w:t>Poskytovateľ</w:t>
      </w:r>
      <w:r w:rsidRPr="00986F56">
        <w:rPr>
          <w:rFonts w:ascii="Cambria" w:hAnsi="Cambria" w:cstheme="minorHAnsi"/>
          <w:bCs/>
        </w:rPr>
        <w:t xml:space="preserve"> povinný postupovať v zmysle vyhlášky č. 508/2009 Z.</w:t>
      </w:r>
      <w:r w:rsidR="00DD1F7B">
        <w:rPr>
          <w:rFonts w:ascii="Cambria" w:hAnsi="Cambria" w:cstheme="minorHAnsi"/>
          <w:bCs/>
        </w:rPr>
        <w:t xml:space="preserve"> </w:t>
      </w:r>
      <w:r w:rsidRPr="00986F56">
        <w:rPr>
          <w:rFonts w:ascii="Cambria" w:hAnsi="Cambria" w:cstheme="minorHAnsi"/>
          <w:bCs/>
        </w:rPr>
        <w:t>z. a jej príslušných noriem.</w:t>
      </w:r>
    </w:p>
    <w:p w14:paraId="1A9B42FB" w14:textId="16F81E37" w:rsidR="00A743CB" w:rsidRPr="00986F56" w:rsidRDefault="00290B6D" w:rsidP="00986F56">
      <w:pPr>
        <w:pStyle w:val="ListParagraph"/>
        <w:numPr>
          <w:ilvl w:val="1"/>
          <w:numId w:val="3"/>
        </w:numPr>
        <w:contextualSpacing w:val="0"/>
        <w:jc w:val="both"/>
        <w:rPr>
          <w:rFonts w:ascii="Cambria" w:hAnsi="Cambria" w:cstheme="minorHAnsi"/>
          <w:bCs/>
        </w:rPr>
      </w:pPr>
      <w:bookmarkStart w:id="69" w:name="_Hlk44439053"/>
      <w:r>
        <w:rPr>
          <w:rFonts w:ascii="Cambria" w:hAnsi="Cambria" w:cstheme="minorHAnsi"/>
          <w:bCs/>
        </w:rPr>
        <w:lastRenderedPageBreak/>
        <w:t>Poskytovateľ je povinný</w:t>
      </w:r>
      <w:r w:rsidR="00A743CB" w:rsidRPr="00986F56">
        <w:rPr>
          <w:rFonts w:ascii="Cambria" w:hAnsi="Cambria" w:cstheme="minorHAnsi"/>
          <w:bCs/>
        </w:rPr>
        <w:t xml:space="preserve"> </w:t>
      </w:r>
      <w:r w:rsidR="00554837">
        <w:rPr>
          <w:rFonts w:ascii="Cambria" w:hAnsi="Cambria" w:cstheme="minorHAnsi"/>
          <w:bCs/>
        </w:rPr>
        <w:t>Objednávateľovi</w:t>
      </w:r>
      <w:r w:rsidR="00A743CB" w:rsidRPr="00986F56">
        <w:rPr>
          <w:rFonts w:ascii="Cambria" w:hAnsi="Cambria" w:cstheme="minorHAnsi"/>
          <w:bCs/>
        </w:rPr>
        <w:t xml:space="preserve"> </w:t>
      </w:r>
      <w:r>
        <w:rPr>
          <w:rFonts w:ascii="Cambria" w:hAnsi="Cambria" w:cstheme="minorHAnsi"/>
          <w:bCs/>
        </w:rPr>
        <w:t xml:space="preserve">odovzdávať </w:t>
      </w:r>
      <w:r w:rsidR="00A743CB" w:rsidRPr="00986F56">
        <w:rPr>
          <w:rFonts w:ascii="Cambria" w:hAnsi="Cambria" w:cstheme="minorHAnsi"/>
          <w:bCs/>
        </w:rPr>
        <w:t xml:space="preserve">originály správ revíznych technikov o pravidelných odborných prehliadkach a odborných skúškach všetkých elektrických zariadení sústavy verejného osvetlenia, vo fyzickej forme, vždy k lehote pravidelnej revízie, podľa plánu pravidelných kontrol a pravidelných skúšok, vyplývajúceho z bodu </w:t>
      </w:r>
      <w:r w:rsidR="00554837">
        <w:rPr>
          <w:rFonts w:ascii="Cambria" w:hAnsi="Cambria" w:cstheme="minorHAnsi"/>
          <w:bCs/>
        </w:rPr>
        <w:fldChar w:fldCharType="begin"/>
      </w:r>
      <w:r w:rsidR="00554837">
        <w:rPr>
          <w:rFonts w:ascii="Cambria" w:hAnsi="Cambria" w:cstheme="minorHAnsi"/>
          <w:bCs/>
        </w:rPr>
        <w:instrText xml:space="preserve"> REF _Ref98849879 \r \h </w:instrText>
      </w:r>
      <w:r w:rsidR="00554837">
        <w:rPr>
          <w:rFonts w:ascii="Cambria" w:hAnsi="Cambria" w:cstheme="minorHAnsi"/>
          <w:bCs/>
        </w:rPr>
      </w:r>
      <w:r w:rsidR="00554837">
        <w:rPr>
          <w:rFonts w:ascii="Cambria" w:hAnsi="Cambria" w:cstheme="minorHAnsi"/>
          <w:bCs/>
        </w:rPr>
        <w:fldChar w:fldCharType="separate"/>
      </w:r>
      <w:r w:rsidR="005F1959">
        <w:rPr>
          <w:rFonts w:ascii="Cambria" w:hAnsi="Cambria" w:cstheme="minorHAnsi"/>
          <w:bCs/>
        </w:rPr>
        <w:t>4.2</w:t>
      </w:r>
      <w:r w:rsidR="00554837">
        <w:rPr>
          <w:rFonts w:ascii="Cambria" w:hAnsi="Cambria" w:cstheme="minorHAnsi"/>
          <w:bCs/>
        </w:rPr>
        <w:fldChar w:fldCharType="end"/>
      </w:r>
      <w:r w:rsidR="00A743CB" w:rsidRPr="00986F56">
        <w:rPr>
          <w:rFonts w:ascii="Cambria" w:hAnsi="Cambria" w:cstheme="minorHAnsi"/>
          <w:bCs/>
        </w:rPr>
        <w:t xml:space="preserve"> tejto prílohy.</w:t>
      </w:r>
    </w:p>
    <w:p w14:paraId="51655C0B" w14:textId="3160308B" w:rsidR="00A743CB" w:rsidRPr="00986F56" w:rsidRDefault="00290B6D" w:rsidP="00986F56">
      <w:pPr>
        <w:pStyle w:val="ListParagraph"/>
        <w:numPr>
          <w:ilvl w:val="1"/>
          <w:numId w:val="3"/>
        </w:numPr>
        <w:contextualSpacing w:val="0"/>
        <w:jc w:val="both"/>
        <w:rPr>
          <w:rFonts w:ascii="Cambria" w:hAnsi="Cambria" w:cstheme="minorHAnsi"/>
          <w:bCs/>
        </w:rPr>
      </w:pPr>
      <w:bookmarkStart w:id="70" w:name="_Hlk44439102"/>
      <w:bookmarkEnd w:id="69"/>
      <w:r>
        <w:rPr>
          <w:rFonts w:ascii="Cambria" w:hAnsi="Cambria" w:cstheme="minorHAnsi"/>
          <w:bCs/>
        </w:rPr>
        <w:t>Poskytovateľ je povinný</w:t>
      </w:r>
      <w:r w:rsidRPr="00986F56">
        <w:rPr>
          <w:rFonts w:ascii="Cambria" w:hAnsi="Cambria" w:cstheme="minorHAnsi"/>
          <w:bCs/>
        </w:rPr>
        <w:t xml:space="preserve"> </w:t>
      </w:r>
      <w:r>
        <w:rPr>
          <w:rFonts w:ascii="Cambria" w:hAnsi="Cambria" w:cstheme="minorHAnsi"/>
          <w:bCs/>
        </w:rPr>
        <w:t>v</w:t>
      </w:r>
      <w:r w:rsidR="00A743CB" w:rsidRPr="00986F56">
        <w:rPr>
          <w:rFonts w:ascii="Cambria" w:hAnsi="Cambria" w:cstheme="minorHAnsi"/>
          <w:bCs/>
        </w:rPr>
        <w:t>ykonávať odborné prehliadky a odborné skúšky elektrických súčastí sústavy verejného osvetlenia, na ktorých dôjde k zmene resp. k výmene niektorých komponentov / častí z dôvodu opotrebenia, poruchy, zmeny elektrických veličín a pod., tak ako to vyžadujú platné predpisy a normy pre vykonávanie odborných prehliadok a odborných skúšok na vyhradených technických zariadeniach elektrických.</w:t>
      </w:r>
    </w:p>
    <w:bookmarkEnd w:id="70"/>
    <w:p w14:paraId="3888E910" w14:textId="135D611C" w:rsidR="00A743CB" w:rsidRPr="00986F56" w:rsidRDefault="00290B6D" w:rsidP="00986F56">
      <w:pPr>
        <w:pStyle w:val="ListParagraph"/>
        <w:numPr>
          <w:ilvl w:val="1"/>
          <w:numId w:val="3"/>
        </w:numPr>
        <w:contextualSpacing w:val="0"/>
        <w:jc w:val="both"/>
        <w:rPr>
          <w:rFonts w:ascii="Cambria" w:hAnsi="Cambria" w:cstheme="minorHAnsi"/>
          <w:bCs/>
        </w:rPr>
      </w:pPr>
      <w:r>
        <w:rPr>
          <w:rFonts w:ascii="Cambria" w:hAnsi="Cambria" w:cstheme="minorHAnsi"/>
          <w:bCs/>
        </w:rPr>
        <w:t>Poskytovateľ je povinný</w:t>
      </w:r>
      <w:r w:rsidRPr="00986F56">
        <w:rPr>
          <w:rFonts w:ascii="Cambria" w:hAnsi="Cambria" w:cstheme="minorHAnsi"/>
          <w:bCs/>
        </w:rPr>
        <w:t xml:space="preserve"> </w:t>
      </w:r>
      <w:r>
        <w:rPr>
          <w:rFonts w:ascii="Cambria" w:hAnsi="Cambria" w:cstheme="minorHAnsi"/>
          <w:bCs/>
        </w:rPr>
        <w:t>z</w:t>
      </w:r>
      <w:r w:rsidR="00A743CB" w:rsidRPr="00986F56">
        <w:rPr>
          <w:rFonts w:ascii="Cambria" w:hAnsi="Cambria" w:cstheme="minorHAnsi"/>
          <w:bCs/>
        </w:rPr>
        <w:t>abezpečiť všetky nevyhnutné úkony na zabezpečenie bezpečnosti sústavy verejného osvetlenia počas prác tretích strán v blízkosti sústavy verejného osvetlenia.</w:t>
      </w:r>
    </w:p>
    <w:p w14:paraId="77BB0881" w14:textId="77777777" w:rsidR="00E761DB" w:rsidRPr="005D2BA4" w:rsidRDefault="00E761DB" w:rsidP="00747877">
      <w:pPr>
        <w:rPr>
          <w:rFonts w:ascii="Cambria" w:hAnsi="Cambria"/>
          <w:b/>
          <w:bCs/>
        </w:rPr>
      </w:pPr>
    </w:p>
    <w:p w14:paraId="242E5014" w14:textId="77777777" w:rsidR="008915CF" w:rsidRPr="005D2BA4" w:rsidRDefault="008915CF">
      <w:pPr>
        <w:rPr>
          <w:rFonts w:ascii="Cambria" w:hAnsi="Cambria"/>
        </w:rPr>
      </w:pPr>
    </w:p>
    <w:sectPr w:rsidR="008915CF" w:rsidRPr="005D2BA4" w:rsidSect="000F2BCA">
      <w:type w:val="continuous"/>
      <w:pgSz w:w="11520" w:h="15840"/>
      <w:pgMar w:top="1040" w:right="1240" w:bottom="900" w:left="1040" w:header="709" w:footer="709" w:gutter="0"/>
      <w:cols w:space="708"/>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ItalicM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C74E0B6"/>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23617166"/>
    <w:multiLevelType w:val="multilevel"/>
    <w:tmpl w:val="782A5714"/>
    <w:lvl w:ilvl="0">
      <w:start w:val="1"/>
      <w:numFmt w:val="decimal"/>
      <w:pStyle w:val="Heading1"/>
      <w:lvlText w:val="%1."/>
      <w:lvlJc w:val="left"/>
      <w:pPr>
        <w:tabs>
          <w:tab w:val="num" w:pos="720"/>
        </w:tabs>
        <w:ind w:left="720" w:hanging="720"/>
      </w:pPr>
      <w:rPr>
        <w:rFonts w:ascii="Times New Roman" w:hAnsi="Times New Roman" w:cs="Times New Roman" w:hint="default"/>
        <w:b/>
        <w:i w:val="0"/>
        <w:color w:val="000000" w:themeColor="text1"/>
        <w:sz w:val="26"/>
      </w:rPr>
    </w:lvl>
    <w:lvl w:ilvl="1">
      <w:start w:val="1"/>
      <w:numFmt w:val="decimal"/>
      <w:pStyle w:val="Heading2"/>
      <w:isLgl/>
      <w:lvlText w:val="%1.%2"/>
      <w:lvlJc w:val="left"/>
      <w:pPr>
        <w:tabs>
          <w:tab w:val="num" w:pos="720"/>
        </w:tabs>
        <w:ind w:left="720" w:hanging="720"/>
      </w:pPr>
      <w:rPr>
        <w:rFonts w:ascii="Times New Roman" w:hAnsi="Times New Roman" w:cs="Times New Roman" w:hint="default"/>
        <w:b w:val="0"/>
        <w:bCs w:val="0"/>
        <w:i w:val="0"/>
        <w:iCs w:val="0"/>
        <w:color w:val="000000" w:themeColor="text1"/>
        <w:sz w:val="22"/>
      </w:rPr>
    </w:lvl>
    <w:lvl w:ilvl="2">
      <w:start w:val="1"/>
      <w:numFmt w:val="decimal"/>
      <w:pStyle w:val="Heading3"/>
      <w:lvlText w:val="%1.%2.%3"/>
      <w:lvlJc w:val="left"/>
      <w:pPr>
        <w:tabs>
          <w:tab w:val="num" w:pos="720"/>
        </w:tabs>
        <w:ind w:left="720" w:hanging="720"/>
      </w:pPr>
      <w:rPr>
        <w:rFonts w:hint="default"/>
        <w:color w:val="000000" w:themeColor="text1"/>
      </w:rPr>
    </w:lvl>
    <w:lvl w:ilvl="3">
      <w:start w:val="1"/>
      <w:numFmt w:val="lowerLetter"/>
      <w:pStyle w:val="Heading4"/>
      <w:lvlText w:val="(%4)"/>
      <w:lvlJc w:val="left"/>
      <w:pPr>
        <w:tabs>
          <w:tab w:val="num" w:pos="1440"/>
        </w:tabs>
        <w:ind w:left="1440" w:hanging="720"/>
      </w:pPr>
      <w:rPr>
        <w:rFonts w:hint="default"/>
        <w:color w:val="000000" w:themeColor="text1"/>
      </w:rPr>
    </w:lvl>
    <w:lvl w:ilvl="4">
      <w:start w:val="1"/>
      <w:numFmt w:val="lowerRoman"/>
      <w:pStyle w:val="Heading5"/>
      <w:lvlText w:val="(%5)"/>
      <w:lvlJc w:val="left"/>
      <w:pPr>
        <w:tabs>
          <w:tab w:val="num" w:pos="2160"/>
        </w:tabs>
        <w:ind w:left="2160" w:hanging="720"/>
      </w:pPr>
      <w:rPr>
        <w:rFonts w:hint="default"/>
        <w:color w:val="000000" w:themeColor="text1"/>
      </w:rPr>
    </w:lvl>
    <w:lvl w:ilvl="5">
      <w:start w:val="1"/>
      <w:numFmt w:val="upperLetter"/>
      <w:pStyle w:val="Heading6"/>
      <w:lvlText w:val="(%6)"/>
      <w:lvlJc w:val="left"/>
      <w:pPr>
        <w:tabs>
          <w:tab w:val="num" w:pos="2880"/>
        </w:tabs>
        <w:ind w:left="2880" w:hanging="720"/>
      </w:pPr>
      <w:rPr>
        <w:rFonts w:hint="default"/>
        <w:color w:val="000000" w:themeColor="text1"/>
      </w:rPr>
    </w:lvl>
    <w:lvl w:ilvl="6">
      <w:start w:val="1"/>
      <w:numFmt w:val="decimal"/>
      <w:pStyle w:val="Heading7"/>
      <w:lvlText w:val="(%7)"/>
      <w:lvlJc w:val="left"/>
      <w:pPr>
        <w:tabs>
          <w:tab w:val="num" w:pos="3600"/>
        </w:tabs>
        <w:ind w:left="3600" w:hanging="720"/>
      </w:pPr>
      <w:rPr>
        <w:rFonts w:hint="default"/>
        <w:color w:val="000000" w:themeColor="text1"/>
      </w:rPr>
    </w:lvl>
    <w:lvl w:ilvl="7">
      <w:start w:val="1"/>
      <w:numFmt w:val="upperRoman"/>
      <w:pStyle w:val="Heading8"/>
      <w:lvlText w:val="(%8)"/>
      <w:lvlJc w:val="left"/>
      <w:pPr>
        <w:tabs>
          <w:tab w:val="num" w:pos="4320"/>
        </w:tabs>
        <w:ind w:left="4320" w:hanging="720"/>
      </w:pPr>
      <w:rPr>
        <w:rFonts w:hint="default"/>
        <w:color w:val="000000" w:themeColor="text1"/>
      </w:rPr>
    </w:lvl>
    <w:lvl w:ilvl="8">
      <w:start w:val="1"/>
      <w:numFmt w:val="none"/>
      <w:pStyle w:val="Heading9"/>
      <w:suff w:val="nothing"/>
      <w:lvlText w:val=""/>
      <w:lvlJc w:val="left"/>
      <w:pPr>
        <w:ind w:left="0" w:firstLine="0"/>
      </w:pPr>
      <w:rPr>
        <w:rFonts w:hint="default"/>
        <w:color w:val="000000" w:themeColor="text1"/>
      </w:rPr>
    </w:lvl>
  </w:abstractNum>
  <w:abstractNum w:abstractNumId="2" w15:restartNumberingAfterBreak="0">
    <w:nsid w:val="37294D8D"/>
    <w:multiLevelType w:val="multilevel"/>
    <w:tmpl w:val="E28EED2E"/>
    <w:lvl w:ilvl="0">
      <w:start w:val="1"/>
      <w:numFmt w:val="decimal"/>
      <w:lvlText w:val="%1"/>
      <w:lvlJc w:val="left"/>
      <w:pPr>
        <w:ind w:left="709" w:hanging="709"/>
      </w:pPr>
      <w:rPr>
        <w:rFonts w:hint="default"/>
      </w:rPr>
    </w:lvl>
    <w:lvl w:ilvl="1">
      <w:start w:val="1"/>
      <w:numFmt w:val="decimal"/>
      <w:lvlText w:val="%1.%2"/>
      <w:lvlJc w:val="left"/>
      <w:pPr>
        <w:ind w:left="709" w:hanging="709"/>
      </w:pPr>
      <w:rPr>
        <w:rFonts w:hint="default"/>
      </w:rPr>
    </w:lvl>
    <w:lvl w:ilvl="2">
      <w:start w:val="1"/>
      <w:numFmt w:val="decimal"/>
      <w:lvlText w:val="%1.%2.%3"/>
      <w:lvlJc w:val="left"/>
      <w:pPr>
        <w:ind w:left="709" w:hanging="709"/>
      </w:pPr>
      <w:rPr>
        <w:rFonts w:hint="default"/>
        <w:b w:val="0"/>
      </w:rPr>
    </w:lvl>
    <w:lvl w:ilvl="3">
      <w:start w:val="1"/>
      <w:numFmt w:val="lowerLetter"/>
      <w:lvlText w:val="%4)"/>
      <w:lvlJc w:val="left"/>
      <w:pPr>
        <w:ind w:left="1134" w:hanging="425"/>
      </w:pPr>
      <w:rPr>
        <w:rFonts w:hint="default"/>
        <w:b w:val="0"/>
      </w:rPr>
    </w:lvl>
    <w:lvl w:ilvl="4">
      <w:start w:val="1"/>
      <w:numFmt w:val="lowerRoman"/>
      <w:lvlText w:val="(%5)"/>
      <w:lvlJc w:val="left"/>
      <w:pPr>
        <w:ind w:left="1559" w:hanging="425"/>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D7E38DA"/>
    <w:multiLevelType w:val="hybridMultilevel"/>
    <w:tmpl w:val="A9C6970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3E8654B6"/>
    <w:multiLevelType w:val="hybridMultilevel"/>
    <w:tmpl w:val="1DF2320E"/>
    <w:lvl w:ilvl="0" w:tplc="041B000F">
      <w:start w:val="1"/>
      <w:numFmt w:val="decimal"/>
      <w:lvlText w:val="%1."/>
      <w:lvlJc w:val="left"/>
      <w:pPr>
        <w:tabs>
          <w:tab w:val="num" w:pos="720"/>
        </w:tabs>
        <w:ind w:left="720" w:hanging="360"/>
      </w:pPr>
      <w:rPr>
        <w:rFonts w:hint="default"/>
      </w:rPr>
    </w:lvl>
    <w:lvl w:ilvl="1" w:tplc="7B002CA8" w:tentative="1">
      <w:start w:val="1"/>
      <w:numFmt w:val="bullet"/>
      <w:lvlText w:val=""/>
      <w:lvlJc w:val="left"/>
      <w:pPr>
        <w:tabs>
          <w:tab w:val="num" w:pos="1440"/>
        </w:tabs>
        <w:ind w:left="1440" w:hanging="360"/>
      </w:pPr>
      <w:rPr>
        <w:rFonts w:ascii="Wingdings 3" w:hAnsi="Wingdings 3" w:hint="default"/>
      </w:rPr>
    </w:lvl>
    <w:lvl w:ilvl="2" w:tplc="7D9AF8F4" w:tentative="1">
      <w:start w:val="1"/>
      <w:numFmt w:val="bullet"/>
      <w:lvlText w:val=""/>
      <w:lvlJc w:val="left"/>
      <w:pPr>
        <w:tabs>
          <w:tab w:val="num" w:pos="2160"/>
        </w:tabs>
        <w:ind w:left="2160" w:hanging="360"/>
      </w:pPr>
      <w:rPr>
        <w:rFonts w:ascii="Wingdings 3" w:hAnsi="Wingdings 3" w:hint="default"/>
      </w:rPr>
    </w:lvl>
    <w:lvl w:ilvl="3" w:tplc="379E0758" w:tentative="1">
      <w:start w:val="1"/>
      <w:numFmt w:val="bullet"/>
      <w:lvlText w:val=""/>
      <w:lvlJc w:val="left"/>
      <w:pPr>
        <w:tabs>
          <w:tab w:val="num" w:pos="2880"/>
        </w:tabs>
        <w:ind w:left="2880" w:hanging="360"/>
      </w:pPr>
      <w:rPr>
        <w:rFonts w:ascii="Wingdings 3" w:hAnsi="Wingdings 3" w:hint="default"/>
      </w:rPr>
    </w:lvl>
    <w:lvl w:ilvl="4" w:tplc="3F7035E6" w:tentative="1">
      <w:start w:val="1"/>
      <w:numFmt w:val="bullet"/>
      <w:lvlText w:val=""/>
      <w:lvlJc w:val="left"/>
      <w:pPr>
        <w:tabs>
          <w:tab w:val="num" w:pos="3600"/>
        </w:tabs>
        <w:ind w:left="3600" w:hanging="360"/>
      </w:pPr>
      <w:rPr>
        <w:rFonts w:ascii="Wingdings 3" w:hAnsi="Wingdings 3" w:hint="default"/>
      </w:rPr>
    </w:lvl>
    <w:lvl w:ilvl="5" w:tplc="1F80F05C" w:tentative="1">
      <w:start w:val="1"/>
      <w:numFmt w:val="bullet"/>
      <w:lvlText w:val=""/>
      <w:lvlJc w:val="left"/>
      <w:pPr>
        <w:tabs>
          <w:tab w:val="num" w:pos="4320"/>
        </w:tabs>
        <w:ind w:left="4320" w:hanging="360"/>
      </w:pPr>
      <w:rPr>
        <w:rFonts w:ascii="Wingdings 3" w:hAnsi="Wingdings 3" w:hint="default"/>
      </w:rPr>
    </w:lvl>
    <w:lvl w:ilvl="6" w:tplc="89EC898A" w:tentative="1">
      <w:start w:val="1"/>
      <w:numFmt w:val="bullet"/>
      <w:lvlText w:val=""/>
      <w:lvlJc w:val="left"/>
      <w:pPr>
        <w:tabs>
          <w:tab w:val="num" w:pos="5040"/>
        </w:tabs>
        <w:ind w:left="5040" w:hanging="360"/>
      </w:pPr>
      <w:rPr>
        <w:rFonts w:ascii="Wingdings 3" w:hAnsi="Wingdings 3" w:hint="default"/>
      </w:rPr>
    </w:lvl>
    <w:lvl w:ilvl="7" w:tplc="EE4EB8D0" w:tentative="1">
      <w:start w:val="1"/>
      <w:numFmt w:val="bullet"/>
      <w:lvlText w:val=""/>
      <w:lvlJc w:val="left"/>
      <w:pPr>
        <w:tabs>
          <w:tab w:val="num" w:pos="5760"/>
        </w:tabs>
        <w:ind w:left="5760" w:hanging="360"/>
      </w:pPr>
      <w:rPr>
        <w:rFonts w:ascii="Wingdings 3" w:hAnsi="Wingdings 3" w:hint="default"/>
      </w:rPr>
    </w:lvl>
    <w:lvl w:ilvl="8" w:tplc="B71AFFD8" w:tentative="1">
      <w:start w:val="1"/>
      <w:numFmt w:val="bullet"/>
      <w:lvlText w:val=""/>
      <w:lvlJc w:val="left"/>
      <w:pPr>
        <w:tabs>
          <w:tab w:val="num" w:pos="6480"/>
        </w:tabs>
        <w:ind w:left="6480" w:hanging="360"/>
      </w:pPr>
      <w:rPr>
        <w:rFonts w:ascii="Wingdings 3" w:hAnsi="Wingdings 3" w:hint="default"/>
      </w:rPr>
    </w:lvl>
  </w:abstractNum>
  <w:abstractNum w:abstractNumId="5" w15:restartNumberingAfterBreak="0">
    <w:nsid w:val="55D47DFF"/>
    <w:multiLevelType w:val="hybridMultilevel"/>
    <w:tmpl w:val="FE3A9D1E"/>
    <w:lvl w:ilvl="0" w:tplc="4BECF088">
      <w:numFmt w:val="bullet"/>
      <w:lvlText w:val="-"/>
      <w:lvlJc w:val="left"/>
      <w:pPr>
        <w:ind w:left="720" w:hanging="360"/>
      </w:pPr>
      <w:rPr>
        <w:rFonts w:ascii="Times New Roman" w:eastAsia="MS Mincho"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5806151C"/>
    <w:multiLevelType w:val="hybridMultilevel"/>
    <w:tmpl w:val="54E07CBC"/>
    <w:lvl w:ilvl="0" w:tplc="A98E1CBA">
      <w:start w:val="1"/>
      <w:numFmt w:val="decimal"/>
      <w:lvlText w:val="%1."/>
      <w:lvlJc w:val="left"/>
      <w:pPr>
        <w:tabs>
          <w:tab w:val="num" w:pos="720"/>
        </w:tabs>
        <w:ind w:left="720" w:hanging="360"/>
      </w:pPr>
      <w:rPr>
        <w:rFonts w:hint="default"/>
        <w:color w:val="auto"/>
      </w:rPr>
    </w:lvl>
    <w:lvl w:ilvl="1" w:tplc="5606AAA6" w:tentative="1">
      <w:start w:val="1"/>
      <w:numFmt w:val="bullet"/>
      <w:lvlText w:val=""/>
      <w:lvlJc w:val="left"/>
      <w:pPr>
        <w:tabs>
          <w:tab w:val="num" w:pos="1440"/>
        </w:tabs>
        <w:ind w:left="1440" w:hanging="360"/>
      </w:pPr>
      <w:rPr>
        <w:rFonts w:ascii="Wingdings 3" w:hAnsi="Wingdings 3" w:hint="default"/>
      </w:rPr>
    </w:lvl>
    <w:lvl w:ilvl="2" w:tplc="0C1E41C6" w:tentative="1">
      <w:start w:val="1"/>
      <w:numFmt w:val="bullet"/>
      <w:lvlText w:val=""/>
      <w:lvlJc w:val="left"/>
      <w:pPr>
        <w:tabs>
          <w:tab w:val="num" w:pos="2160"/>
        </w:tabs>
        <w:ind w:left="2160" w:hanging="360"/>
      </w:pPr>
      <w:rPr>
        <w:rFonts w:ascii="Wingdings 3" w:hAnsi="Wingdings 3" w:hint="default"/>
      </w:rPr>
    </w:lvl>
    <w:lvl w:ilvl="3" w:tplc="9454DCF0" w:tentative="1">
      <w:start w:val="1"/>
      <w:numFmt w:val="bullet"/>
      <w:lvlText w:val=""/>
      <w:lvlJc w:val="left"/>
      <w:pPr>
        <w:tabs>
          <w:tab w:val="num" w:pos="2880"/>
        </w:tabs>
        <w:ind w:left="2880" w:hanging="360"/>
      </w:pPr>
      <w:rPr>
        <w:rFonts w:ascii="Wingdings 3" w:hAnsi="Wingdings 3" w:hint="default"/>
      </w:rPr>
    </w:lvl>
    <w:lvl w:ilvl="4" w:tplc="9C4A65BC" w:tentative="1">
      <w:start w:val="1"/>
      <w:numFmt w:val="bullet"/>
      <w:lvlText w:val=""/>
      <w:lvlJc w:val="left"/>
      <w:pPr>
        <w:tabs>
          <w:tab w:val="num" w:pos="3600"/>
        </w:tabs>
        <w:ind w:left="3600" w:hanging="360"/>
      </w:pPr>
      <w:rPr>
        <w:rFonts w:ascii="Wingdings 3" w:hAnsi="Wingdings 3" w:hint="default"/>
      </w:rPr>
    </w:lvl>
    <w:lvl w:ilvl="5" w:tplc="77520864" w:tentative="1">
      <w:start w:val="1"/>
      <w:numFmt w:val="bullet"/>
      <w:lvlText w:val=""/>
      <w:lvlJc w:val="left"/>
      <w:pPr>
        <w:tabs>
          <w:tab w:val="num" w:pos="4320"/>
        </w:tabs>
        <w:ind w:left="4320" w:hanging="360"/>
      </w:pPr>
      <w:rPr>
        <w:rFonts w:ascii="Wingdings 3" w:hAnsi="Wingdings 3" w:hint="default"/>
      </w:rPr>
    </w:lvl>
    <w:lvl w:ilvl="6" w:tplc="41E205BA" w:tentative="1">
      <w:start w:val="1"/>
      <w:numFmt w:val="bullet"/>
      <w:lvlText w:val=""/>
      <w:lvlJc w:val="left"/>
      <w:pPr>
        <w:tabs>
          <w:tab w:val="num" w:pos="5040"/>
        </w:tabs>
        <w:ind w:left="5040" w:hanging="360"/>
      </w:pPr>
      <w:rPr>
        <w:rFonts w:ascii="Wingdings 3" w:hAnsi="Wingdings 3" w:hint="default"/>
      </w:rPr>
    </w:lvl>
    <w:lvl w:ilvl="7" w:tplc="FE7453F6" w:tentative="1">
      <w:start w:val="1"/>
      <w:numFmt w:val="bullet"/>
      <w:lvlText w:val=""/>
      <w:lvlJc w:val="left"/>
      <w:pPr>
        <w:tabs>
          <w:tab w:val="num" w:pos="5760"/>
        </w:tabs>
        <w:ind w:left="5760" w:hanging="360"/>
      </w:pPr>
      <w:rPr>
        <w:rFonts w:ascii="Wingdings 3" w:hAnsi="Wingdings 3" w:hint="default"/>
      </w:rPr>
    </w:lvl>
    <w:lvl w:ilvl="8" w:tplc="6D18B5CA" w:tentative="1">
      <w:start w:val="1"/>
      <w:numFmt w:val="bullet"/>
      <w:lvlText w:val=""/>
      <w:lvlJc w:val="left"/>
      <w:pPr>
        <w:tabs>
          <w:tab w:val="num" w:pos="6480"/>
        </w:tabs>
        <w:ind w:left="6480" w:hanging="360"/>
      </w:pPr>
      <w:rPr>
        <w:rFonts w:ascii="Wingdings 3" w:hAnsi="Wingdings 3" w:hint="default"/>
      </w:rPr>
    </w:lvl>
  </w:abstractNum>
  <w:abstractNum w:abstractNumId="7" w15:restartNumberingAfterBreak="0">
    <w:nsid w:val="613A4410"/>
    <w:multiLevelType w:val="hybridMultilevel"/>
    <w:tmpl w:val="6BDAF294"/>
    <w:lvl w:ilvl="0" w:tplc="041B000F">
      <w:start w:val="1"/>
      <w:numFmt w:val="decimal"/>
      <w:lvlText w:val="%1."/>
      <w:lvlJc w:val="left"/>
      <w:pPr>
        <w:tabs>
          <w:tab w:val="num" w:pos="720"/>
        </w:tabs>
        <w:ind w:left="720" w:hanging="360"/>
      </w:pPr>
      <w:rPr>
        <w:rFonts w:hint="default"/>
      </w:rPr>
    </w:lvl>
    <w:lvl w:ilvl="1" w:tplc="0AEEBAE4">
      <w:start w:val="1"/>
      <w:numFmt w:val="decimal"/>
      <w:lvlText w:val="%2."/>
      <w:lvlJc w:val="left"/>
      <w:pPr>
        <w:tabs>
          <w:tab w:val="num" w:pos="1495"/>
        </w:tabs>
        <w:ind w:left="1495" w:hanging="360"/>
      </w:pPr>
    </w:lvl>
    <w:lvl w:ilvl="2" w:tplc="3966624A">
      <w:start w:val="1"/>
      <w:numFmt w:val="bullet"/>
      <w:lvlText w:val=""/>
      <w:lvlJc w:val="left"/>
      <w:pPr>
        <w:tabs>
          <w:tab w:val="num" w:pos="2160"/>
        </w:tabs>
        <w:ind w:left="2160" w:hanging="360"/>
      </w:pPr>
      <w:rPr>
        <w:rFonts w:ascii="Wingdings 3" w:hAnsi="Wingdings 3" w:hint="default"/>
      </w:rPr>
    </w:lvl>
    <w:lvl w:ilvl="3" w:tplc="1E646DE4" w:tentative="1">
      <w:start w:val="1"/>
      <w:numFmt w:val="bullet"/>
      <w:lvlText w:val=""/>
      <w:lvlJc w:val="left"/>
      <w:pPr>
        <w:tabs>
          <w:tab w:val="num" w:pos="2880"/>
        </w:tabs>
        <w:ind w:left="2880" w:hanging="360"/>
      </w:pPr>
      <w:rPr>
        <w:rFonts w:ascii="Wingdings 3" w:hAnsi="Wingdings 3" w:hint="default"/>
      </w:rPr>
    </w:lvl>
    <w:lvl w:ilvl="4" w:tplc="5E28B656" w:tentative="1">
      <w:start w:val="1"/>
      <w:numFmt w:val="bullet"/>
      <w:lvlText w:val=""/>
      <w:lvlJc w:val="left"/>
      <w:pPr>
        <w:tabs>
          <w:tab w:val="num" w:pos="3600"/>
        </w:tabs>
        <w:ind w:left="3600" w:hanging="360"/>
      </w:pPr>
      <w:rPr>
        <w:rFonts w:ascii="Wingdings 3" w:hAnsi="Wingdings 3" w:hint="default"/>
      </w:rPr>
    </w:lvl>
    <w:lvl w:ilvl="5" w:tplc="7AEE6150" w:tentative="1">
      <w:start w:val="1"/>
      <w:numFmt w:val="bullet"/>
      <w:lvlText w:val=""/>
      <w:lvlJc w:val="left"/>
      <w:pPr>
        <w:tabs>
          <w:tab w:val="num" w:pos="4320"/>
        </w:tabs>
        <w:ind w:left="4320" w:hanging="360"/>
      </w:pPr>
      <w:rPr>
        <w:rFonts w:ascii="Wingdings 3" w:hAnsi="Wingdings 3" w:hint="default"/>
      </w:rPr>
    </w:lvl>
    <w:lvl w:ilvl="6" w:tplc="B16CEED8" w:tentative="1">
      <w:start w:val="1"/>
      <w:numFmt w:val="bullet"/>
      <w:lvlText w:val=""/>
      <w:lvlJc w:val="left"/>
      <w:pPr>
        <w:tabs>
          <w:tab w:val="num" w:pos="5040"/>
        </w:tabs>
        <w:ind w:left="5040" w:hanging="360"/>
      </w:pPr>
      <w:rPr>
        <w:rFonts w:ascii="Wingdings 3" w:hAnsi="Wingdings 3" w:hint="default"/>
      </w:rPr>
    </w:lvl>
    <w:lvl w:ilvl="7" w:tplc="8836EBA0" w:tentative="1">
      <w:start w:val="1"/>
      <w:numFmt w:val="bullet"/>
      <w:lvlText w:val=""/>
      <w:lvlJc w:val="left"/>
      <w:pPr>
        <w:tabs>
          <w:tab w:val="num" w:pos="5760"/>
        </w:tabs>
        <w:ind w:left="5760" w:hanging="360"/>
      </w:pPr>
      <w:rPr>
        <w:rFonts w:ascii="Wingdings 3" w:hAnsi="Wingdings 3" w:hint="default"/>
      </w:rPr>
    </w:lvl>
    <w:lvl w:ilvl="8" w:tplc="F45E6104" w:tentative="1">
      <w:start w:val="1"/>
      <w:numFmt w:val="bullet"/>
      <w:lvlText w:val=""/>
      <w:lvlJc w:val="left"/>
      <w:pPr>
        <w:tabs>
          <w:tab w:val="num" w:pos="6480"/>
        </w:tabs>
        <w:ind w:left="6480" w:hanging="360"/>
      </w:pPr>
      <w:rPr>
        <w:rFonts w:ascii="Wingdings 3" w:hAnsi="Wingdings 3" w:hint="default"/>
      </w:rPr>
    </w:lvl>
  </w:abstractNum>
  <w:abstractNum w:abstractNumId="8" w15:restartNumberingAfterBreak="0">
    <w:nsid w:val="65F4FF6B"/>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074203323">
    <w:abstractNumId w:val="1"/>
  </w:num>
  <w:num w:numId="2" w16cid:durableId="951672987">
    <w:abstractNumId w:val="5"/>
  </w:num>
  <w:num w:numId="3" w16cid:durableId="1410346711">
    <w:abstractNumId w:val="2"/>
  </w:num>
  <w:num w:numId="4" w16cid:durableId="1295716476">
    <w:abstractNumId w:val="3"/>
  </w:num>
  <w:num w:numId="5" w16cid:durableId="1930894514">
    <w:abstractNumId w:val="6"/>
  </w:num>
  <w:num w:numId="6" w16cid:durableId="2130127893">
    <w:abstractNumId w:val="7"/>
  </w:num>
  <w:num w:numId="7" w16cid:durableId="1551267175">
    <w:abstractNumId w:val="4"/>
  </w:num>
  <w:num w:numId="8" w16cid:durableId="68186117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83390245">
    <w:abstractNumId w:val="5"/>
  </w:num>
  <w:num w:numId="10" w16cid:durableId="653221298">
    <w:abstractNumId w:val="8"/>
  </w:num>
  <w:num w:numId="11" w16cid:durableId="166409146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omas Uricek">
    <w15:presenceInfo w15:providerId="Windows Live" w15:userId="d7d5106dcdc983e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rawingGridVerticalSpacing w:val="299"/>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11F9"/>
    <w:rsid w:val="00016EB2"/>
    <w:rsid w:val="00043DDA"/>
    <w:rsid w:val="00050626"/>
    <w:rsid w:val="000F28CB"/>
    <w:rsid w:val="000F2BCA"/>
    <w:rsid w:val="00153F49"/>
    <w:rsid w:val="001966B3"/>
    <w:rsid w:val="001C22CC"/>
    <w:rsid w:val="001C34E9"/>
    <w:rsid w:val="001D1E6B"/>
    <w:rsid w:val="00220152"/>
    <w:rsid w:val="00221B1E"/>
    <w:rsid w:val="002645DF"/>
    <w:rsid w:val="002832C3"/>
    <w:rsid w:val="00290B6D"/>
    <w:rsid w:val="002D3EB5"/>
    <w:rsid w:val="00305F56"/>
    <w:rsid w:val="00327AC8"/>
    <w:rsid w:val="00334B80"/>
    <w:rsid w:val="00382E14"/>
    <w:rsid w:val="003F75B9"/>
    <w:rsid w:val="004142FB"/>
    <w:rsid w:val="00481A8F"/>
    <w:rsid w:val="0048338F"/>
    <w:rsid w:val="00495B0B"/>
    <w:rsid w:val="004B6853"/>
    <w:rsid w:val="004C1BB6"/>
    <w:rsid w:val="004C7F1D"/>
    <w:rsid w:val="004E52AD"/>
    <w:rsid w:val="00550A43"/>
    <w:rsid w:val="00554837"/>
    <w:rsid w:val="00560AD9"/>
    <w:rsid w:val="005853C4"/>
    <w:rsid w:val="005C450A"/>
    <w:rsid w:val="005D2BA4"/>
    <w:rsid w:val="005F1959"/>
    <w:rsid w:val="00655246"/>
    <w:rsid w:val="006C34FC"/>
    <w:rsid w:val="006C6F87"/>
    <w:rsid w:val="0070541E"/>
    <w:rsid w:val="0073384B"/>
    <w:rsid w:val="007471E9"/>
    <w:rsid w:val="00747877"/>
    <w:rsid w:val="00777FB0"/>
    <w:rsid w:val="0078355F"/>
    <w:rsid w:val="007F3793"/>
    <w:rsid w:val="00801477"/>
    <w:rsid w:val="00816BCA"/>
    <w:rsid w:val="00823792"/>
    <w:rsid w:val="00831573"/>
    <w:rsid w:val="00870DA4"/>
    <w:rsid w:val="008758AB"/>
    <w:rsid w:val="00882326"/>
    <w:rsid w:val="0089106C"/>
    <w:rsid w:val="008915CF"/>
    <w:rsid w:val="008C1B84"/>
    <w:rsid w:val="008D130B"/>
    <w:rsid w:val="00915689"/>
    <w:rsid w:val="00915D47"/>
    <w:rsid w:val="00951130"/>
    <w:rsid w:val="00966BEA"/>
    <w:rsid w:val="00986F56"/>
    <w:rsid w:val="00A439BB"/>
    <w:rsid w:val="00A743CB"/>
    <w:rsid w:val="00AB2352"/>
    <w:rsid w:val="00AD740A"/>
    <w:rsid w:val="00AE32FC"/>
    <w:rsid w:val="00AE6A7F"/>
    <w:rsid w:val="00B754FA"/>
    <w:rsid w:val="00C04976"/>
    <w:rsid w:val="00C04A4F"/>
    <w:rsid w:val="00C211F9"/>
    <w:rsid w:val="00C37F2B"/>
    <w:rsid w:val="00C53436"/>
    <w:rsid w:val="00CC6CFF"/>
    <w:rsid w:val="00D035C3"/>
    <w:rsid w:val="00D20DCF"/>
    <w:rsid w:val="00D21B02"/>
    <w:rsid w:val="00D47B3A"/>
    <w:rsid w:val="00D65F4B"/>
    <w:rsid w:val="00DA3C23"/>
    <w:rsid w:val="00DD1F7B"/>
    <w:rsid w:val="00E4736C"/>
    <w:rsid w:val="00E761DB"/>
    <w:rsid w:val="00EE155B"/>
    <w:rsid w:val="00F3694D"/>
    <w:rsid w:val="00F65B40"/>
    <w:rsid w:val="00FB52E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4068B"/>
  <w15:chartTrackingRefBased/>
  <w15:docId w15:val="{FCF40AF4-1966-4DFC-9746-52731FA42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H2,No numbers,PBC,h1,Article Heading,Framew.1,H1,Heading 1(2),Hoofdstukkop"/>
    <w:basedOn w:val="Normal"/>
    <w:next w:val="Heading2"/>
    <w:link w:val="Heading1Char"/>
    <w:uiPriority w:val="9"/>
    <w:qFormat/>
    <w:rsid w:val="00CC6CFF"/>
    <w:pPr>
      <w:keepNext/>
      <w:keepLines/>
      <w:widowControl w:val="0"/>
      <w:numPr>
        <w:numId w:val="1"/>
      </w:numPr>
      <w:spacing w:before="360" w:after="180" w:line="240" w:lineRule="auto"/>
      <w:outlineLvl w:val="0"/>
    </w:pPr>
    <w:rPr>
      <w:rFonts w:ascii="Times New Roman" w:eastAsia="MS Mincho" w:hAnsi="Times New Roman" w:cs="Times New Roman"/>
      <w:b/>
      <w:bCs/>
      <w:sz w:val="26"/>
      <w:szCs w:val="30"/>
    </w:rPr>
  </w:style>
  <w:style w:type="paragraph" w:styleId="Heading2">
    <w:name w:val="heading 2"/>
    <w:aliases w:val="2,2PBC,h2,sub-sect,21,PA Major Section,Paragraafkop,Section Heading,h21,sub-sect1"/>
    <w:basedOn w:val="Normal"/>
    <w:next w:val="Normal"/>
    <w:link w:val="Heading2Char"/>
    <w:uiPriority w:val="9"/>
    <w:qFormat/>
    <w:rsid w:val="00CC6CFF"/>
    <w:pPr>
      <w:numPr>
        <w:ilvl w:val="1"/>
        <w:numId w:val="1"/>
      </w:numPr>
      <w:spacing w:after="180" w:line="240" w:lineRule="auto"/>
      <w:jc w:val="both"/>
      <w:outlineLvl w:val="1"/>
    </w:pPr>
    <w:rPr>
      <w:rFonts w:ascii="Times New Roman" w:eastAsia="MS Mincho" w:hAnsi="Times New Roman" w:cs="Times New Roman"/>
    </w:rPr>
  </w:style>
  <w:style w:type="paragraph" w:styleId="Heading3">
    <w:name w:val="heading 3"/>
    <w:aliases w:val="h3,3,H3,Lev 3,Subparagraafkop"/>
    <w:basedOn w:val="Normal"/>
    <w:link w:val="Heading3Char"/>
    <w:uiPriority w:val="9"/>
    <w:qFormat/>
    <w:rsid w:val="00CC6CFF"/>
    <w:pPr>
      <w:numPr>
        <w:ilvl w:val="2"/>
        <w:numId w:val="1"/>
      </w:numPr>
      <w:spacing w:after="180" w:line="240" w:lineRule="auto"/>
      <w:jc w:val="both"/>
      <w:outlineLvl w:val="2"/>
    </w:pPr>
    <w:rPr>
      <w:rFonts w:ascii="Times New Roman" w:eastAsia="MS Mincho" w:hAnsi="Times New Roman" w:cs="Times New Roman"/>
    </w:rPr>
  </w:style>
  <w:style w:type="paragraph" w:styleId="Heading4">
    <w:name w:val="heading 4"/>
    <w:aliases w:val="h4,smlouva"/>
    <w:basedOn w:val="Normal"/>
    <w:link w:val="Heading4Char"/>
    <w:qFormat/>
    <w:rsid w:val="00CC6CFF"/>
    <w:pPr>
      <w:numPr>
        <w:ilvl w:val="3"/>
        <w:numId w:val="1"/>
      </w:numPr>
      <w:spacing w:after="180" w:line="240" w:lineRule="auto"/>
      <w:jc w:val="both"/>
      <w:outlineLvl w:val="3"/>
    </w:pPr>
    <w:rPr>
      <w:rFonts w:ascii="Times New Roman" w:eastAsia="MS Mincho" w:hAnsi="Times New Roman" w:cs="Times New Roman"/>
    </w:rPr>
  </w:style>
  <w:style w:type="paragraph" w:styleId="Heading5">
    <w:name w:val="heading 5"/>
    <w:aliases w:val="Heading 5 Salans Sub Heading"/>
    <w:basedOn w:val="Normal"/>
    <w:link w:val="Heading5Char"/>
    <w:qFormat/>
    <w:rsid w:val="00CC6CFF"/>
    <w:pPr>
      <w:numPr>
        <w:ilvl w:val="4"/>
        <w:numId w:val="1"/>
      </w:numPr>
      <w:spacing w:after="180" w:line="240" w:lineRule="auto"/>
      <w:jc w:val="both"/>
      <w:outlineLvl w:val="4"/>
    </w:pPr>
    <w:rPr>
      <w:rFonts w:ascii="Times New Roman" w:eastAsia="MS Mincho" w:hAnsi="Times New Roman" w:cs="Times New Roman"/>
    </w:rPr>
  </w:style>
  <w:style w:type="paragraph" w:styleId="Heading6">
    <w:name w:val="heading 6"/>
    <w:aliases w:val="(I),Bullet (Single Lines),H6,I,Legal Level 1.,Square Bullet list,6,Lev 6"/>
    <w:basedOn w:val="Normal"/>
    <w:link w:val="Heading6Char"/>
    <w:qFormat/>
    <w:rsid w:val="00CC6CFF"/>
    <w:pPr>
      <w:numPr>
        <w:ilvl w:val="5"/>
        <w:numId w:val="1"/>
      </w:numPr>
      <w:spacing w:after="180" w:line="240" w:lineRule="auto"/>
      <w:jc w:val="both"/>
      <w:outlineLvl w:val="5"/>
    </w:pPr>
    <w:rPr>
      <w:rFonts w:ascii="Times New Roman" w:eastAsia="MS Mincho" w:hAnsi="Times New Roman" w:cs="Times New Roman"/>
    </w:rPr>
  </w:style>
  <w:style w:type="paragraph" w:styleId="Heading7">
    <w:name w:val="heading 7"/>
    <w:aliases w:val="H7,Indented hyphen,Legal Level 1.1."/>
    <w:basedOn w:val="Normal"/>
    <w:link w:val="Heading7Char"/>
    <w:qFormat/>
    <w:rsid w:val="00CC6CFF"/>
    <w:pPr>
      <w:numPr>
        <w:ilvl w:val="6"/>
        <w:numId w:val="1"/>
      </w:numPr>
      <w:spacing w:after="180" w:line="240" w:lineRule="auto"/>
      <w:jc w:val="both"/>
      <w:outlineLvl w:val="6"/>
    </w:pPr>
    <w:rPr>
      <w:rFonts w:ascii="Times New Roman" w:eastAsia="MS Mincho" w:hAnsi="Times New Roman" w:cs="Times New Roman"/>
    </w:rPr>
  </w:style>
  <w:style w:type="paragraph" w:styleId="Heading8">
    <w:name w:val="heading 8"/>
    <w:aliases w:val="Bullet 1,H8,Legal Level 1.1.1."/>
    <w:basedOn w:val="Normal"/>
    <w:link w:val="Heading8Char"/>
    <w:qFormat/>
    <w:rsid w:val="00CC6CFF"/>
    <w:pPr>
      <w:numPr>
        <w:ilvl w:val="7"/>
        <w:numId w:val="1"/>
      </w:numPr>
      <w:spacing w:after="180" w:line="240" w:lineRule="auto"/>
      <w:jc w:val="both"/>
      <w:outlineLvl w:val="7"/>
    </w:pPr>
    <w:rPr>
      <w:rFonts w:ascii="Times New Roman" w:eastAsia="MS Mincho" w:hAnsi="Times New Roman" w:cs="Times New Roman"/>
      <w:color w:val="000000" w:themeColor="text1"/>
    </w:rPr>
  </w:style>
  <w:style w:type="paragraph" w:styleId="Heading9">
    <w:name w:val="heading 9"/>
    <w:basedOn w:val="Normal"/>
    <w:next w:val="wText"/>
    <w:link w:val="Heading9Char"/>
    <w:qFormat/>
    <w:rsid w:val="00CC6CFF"/>
    <w:pPr>
      <w:numPr>
        <w:ilvl w:val="8"/>
        <w:numId w:val="1"/>
      </w:numPr>
      <w:spacing w:after="180" w:line="240" w:lineRule="auto"/>
      <w:jc w:val="both"/>
      <w:outlineLvl w:val="8"/>
    </w:pPr>
    <w:rPr>
      <w:rFonts w:ascii="Times New Roman" w:eastAsia="MS Mincho"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2 Char,No numbers Char,PBC Char,h1 Char,Article Heading Char,Framew.1 Char,H1 Char,Heading 1(2) Char,Hoofdstukkop Char"/>
    <w:basedOn w:val="DefaultParagraphFont"/>
    <w:link w:val="Heading1"/>
    <w:uiPriority w:val="9"/>
    <w:rsid w:val="00CC6CFF"/>
    <w:rPr>
      <w:rFonts w:ascii="Times New Roman" w:eastAsia="MS Mincho" w:hAnsi="Times New Roman" w:cs="Times New Roman"/>
      <w:b/>
      <w:bCs/>
      <w:sz w:val="26"/>
      <w:szCs w:val="30"/>
    </w:rPr>
  </w:style>
  <w:style w:type="character" w:customStyle="1" w:styleId="Heading2Char">
    <w:name w:val="Heading 2 Char"/>
    <w:aliases w:val="2 Char,2PBC Char,h2 Char,sub-sect Char,21 Char,PA Major Section Char,Paragraafkop Char,Section Heading Char,h21 Char,sub-sect1 Char"/>
    <w:basedOn w:val="DefaultParagraphFont"/>
    <w:link w:val="Heading2"/>
    <w:uiPriority w:val="9"/>
    <w:rsid w:val="00CC6CFF"/>
    <w:rPr>
      <w:rFonts w:ascii="Times New Roman" w:eastAsia="MS Mincho" w:hAnsi="Times New Roman" w:cs="Times New Roman"/>
    </w:rPr>
  </w:style>
  <w:style w:type="character" w:customStyle="1" w:styleId="Heading3Char">
    <w:name w:val="Heading 3 Char"/>
    <w:aliases w:val="h3 Char,3 Char,H3 Char,Lev 3 Char,Subparagraafkop Char"/>
    <w:basedOn w:val="DefaultParagraphFont"/>
    <w:link w:val="Heading3"/>
    <w:uiPriority w:val="9"/>
    <w:rsid w:val="00CC6CFF"/>
    <w:rPr>
      <w:rFonts w:ascii="Times New Roman" w:eastAsia="MS Mincho" w:hAnsi="Times New Roman" w:cs="Times New Roman"/>
    </w:rPr>
  </w:style>
  <w:style w:type="character" w:customStyle="1" w:styleId="Heading4Char">
    <w:name w:val="Heading 4 Char"/>
    <w:aliases w:val="h4 Char,smlouva Char"/>
    <w:basedOn w:val="DefaultParagraphFont"/>
    <w:link w:val="Heading4"/>
    <w:rsid w:val="00CC6CFF"/>
    <w:rPr>
      <w:rFonts w:ascii="Times New Roman" w:eastAsia="MS Mincho" w:hAnsi="Times New Roman" w:cs="Times New Roman"/>
    </w:rPr>
  </w:style>
  <w:style w:type="character" w:customStyle="1" w:styleId="Heading5Char">
    <w:name w:val="Heading 5 Char"/>
    <w:aliases w:val="Heading 5 Salans Sub Heading Char"/>
    <w:basedOn w:val="DefaultParagraphFont"/>
    <w:link w:val="Heading5"/>
    <w:rsid w:val="00CC6CFF"/>
    <w:rPr>
      <w:rFonts w:ascii="Times New Roman" w:eastAsia="MS Mincho" w:hAnsi="Times New Roman" w:cs="Times New Roman"/>
    </w:rPr>
  </w:style>
  <w:style w:type="character" w:customStyle="1" w:styleId="Heading6Char">
    <w:name w:val="Heading 6 Char"/>
    <w:aliases w:val="(I) Char,Bullet (Single Lines) Char,H6 Char,I Char,Legal Level 1. Char,Square Bullet list Char,6 Char,Lev 6 Char"/>
    <w:basedOn w:val="DefaultParagraphFont"/>
    <w:link w:val="Heading6"/>
    <w:rsid w:val="00CC6CFF"/>
    <w:rPr>
      <w:rFonts w:ascii="Times New Roman" w:eastAsia="MS Mincho" w:hAnsi="Times New Roman" w:cs="Times New Roman"/>
    </w:rPr>
  </w:style>
  <w:style w:type="character" w:customStyle="1" w:styleId="Heading7Char">
    <w:name w:val="Heading 7 Char"/>
    <w:aliases w:val="H7 Char,Indented hyphen Char,Legal Level 1.1. Char"/>
    <w:basedOn w:val="DefaultParagraphFont"/>
    <w:link w:val="Heading7"/>
    <w:rsid w:val="00CC6CFF"/>
    <w:rPr>
      <w:rFonts w:ascii="Times New Roman" w:eastAsia="MS Mincho" w:hAnsi="Times New Roman" w:cs="Times New Roman"/>
    </w:rPr>
  </w:style>
  <w:style w:type="character" w:customStyle="1" w:styleId="Heading8Char">
    <w:name w:val="Heading 8 Char"/>
    <w:aliases w:val="Bullet 1 Char,H8 Char,Legal Level 1.1.1. Char"/>
    <w:basedOn w:val="DefaultParagraphFont"/>
    <w:link w:val="Heading8"/>
    <w:rsid w:val="00CC6CFF"/>
    <w:rPr>
      <w:rFonts w:ascii="Times New Roman" w:eastAsia="MS Mincho" w:hAnsi="Times New Roman" w:cs="Times New Roman"/>
      <w:color w:val="000000" w:themeColor="text1"/>
    </w:rPr>
  </w:style>
  <w:style w:type="character" w:customStyle="1" w:styleId="Heading9Char">
    <w:name w:val="Heading 9 Char"/>
    <w:basedOn w:val="DefaultParagraphFont"/>
    <w:link w:val="Heading9"/>
    <w:rsid w:val="00CC6CFF"/>
    <w:rPr>
      <w:rFonts w:ascii="Times New Roman" w:eastAsia="MS Mincho" w:hAnsi="Times New Roman" w:cs="Times New Roman"/>
    </w:rPr>
  </w:style>
  <w:style w:type="paragraph" w:customStyle="1" w:styleId="wText">
    <w:name w:val="wText"/>
    <w:basedOn w:val="Normal"/>
    <w:link w:val="wTextChar"/>
    <w:uiPriority w:val="2"/>
    <w:qFormat/>
    <w:rsid w:val="00CC6CFF"/>
    <w:pPr>
      <w:spacing w:after="180" w:line="240" w:lineRule="auto"/>
      <w:jc w:val="both"/>
    </w:pPr>
    <w:rPr>
      <w:rFonts w:ascii="Times New Roman" w:eastAsia="MS Mincho" w:hAnsi="Times New Roman" w:cs="Times New Roman"/>
    </w:rPr>
  </w:style>
  <w:style w:type="character" w:customStyle="1" w:styleId="wTextChar">
    <w:name w:val="wText Char"/>
    <w:basedOn w:val="DefaultParagraphFont"/>
    <w:link w:val="wText"/>
    <w:uiPriority w:val="2"/>
    <w:rsid w:val="00CC6CFF"/>
    <w:rPr>
      <w:rFonts w:ascii="Times New Roman" w:eastAsia="MS Mincho" w:hAnsi="Times New Roman" w:cs="Times New Roman"/>
    </w:rPr>
  </w:style>
  <w:style w:type="character" w:styleId="CommentReference">
    <w:name w:val="annotation reference"/>
    <w:basedOn w:val="DefaultParagraphFont"/>
    <w:uiPriority w:val="99"/>
    <w:unhideWhenUsed/>
    <w:rsid w:val="00CC6CFF"/>
    <w:rPr>
      <w:sz w:val="16"/>
      <w:szCs w:val="16"/>
    </w:rPr>
  </w:style>
  <w:style w:type="paragraph" w:styleId="CommentText">
    <w:name w:val="annotation text"/>
    <w:basedOn w:val="Normal"/>
    <w:link w:val="CommentTextChar"/>
    <w:uiPriority w:val="99"/>
    <w:unhideWhenUsed/>
    <w:rsid w:val="00CC6CFF"/>
    <w:pPr>
      <w:spacing w:after="0" w:line="240" w:lineRule="auto"/>
    </w:pPr>
    <w:rPr>
      <w:rFonts w:ascii="Times New Roman" w:eastAsia="MS Mincho" w:hAnsi="Times New Roman" w:cs="Times New Roman"/>
      <w:sz w:val="20"/>
      <w:szCs w:val="20"/>
    </w:rPr>
  </w:style>
  <w:style w:type="character" w:customStyle="1" w:styleId="CommentTextChar">
    <w:name w:val="Comment Text Char"/>
    <w:basedOn w:val="DefaultParagraphFont"/>
    <w:link w:val="CommentText"/>
    <w:uiPriority w:val="99"/>
    <w:rsid w:val="00CC6CFF"/>
    <w:rPr>
      <w:rFonts w:ascii="Times New Roman" w:eastAsia="MS Mincho" w:hAnsi="Times New Roman" w:cs="Times New Roman"/>
      <w:sz w:val="20"/>
      <w:szCs w:val="20"/>
    </w:rPr>
  </w:style>
  <w:style w:type="paragraph" w:styleId="BalloonText">
    <w:name w:val="Balloon Text"/>
    <w:basedOn w:val="Normal"/>
    <w:link w:val="BalloonTextChar"/>
    <w:uiPriority w:val="99"/>
    <w:semiHidden/>
    <w:unhideWhenUsed/>
    <w:rsid w:val="00CC6CF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6CFF"/>
    <w:rPr>
      <w:rFonts w:ascii="Segoe UI" w:hAnsi="Segoe UI" w:cs="Segoe UI"/>
      <w:sz w:val="18"/>
      <w:szCs w:val="18"/>
    </w:rPr>
  </w:style>
  <w:style w:type="paragraph" w:styleId="ListParagraph">
    <w:name w:val="List Paragraph"/>
    <w:aliases w:val="body,ODRAZKY PRVA UROVEN"/>
    <w:basedOn w:val="Normal"/>
    <w:link w:val="ListParagraphChar"/>
    <w:uiPriority w:val="34"/>
    <w:qFormat/>
    <w:rsid w:val="00747877"/>
    <w:pPr>
      <w:ind w:left="720"/>
      <w:contextualSpacing/>
    </w:pPr>
  </w:style>
  <w:style w:type="character" w:customStyle="1" w:styleId="fontstyle01">
    <w:name w:val="fontstyle01"/>
    <w:basedOn w:val="DefaultParagraphFont"/>
    <w:rsid w:val="00747877"/>
    <w:rPr>
      <w:rFonts w:ascii="TimesNewRomanPS-ItalicMT" w:hAnsi="TimesNewRomanPS-ItalicMT" w:hint="default"/>
      <w:b w:val="0"/>
      <w:bCs w:val="0"/>
      <w:i/>
      <w:iCs/>
      <w:color w:val="000000"/>
      <w:sz w:val="22"/>
      <w:szCs w:val="22"/>
    </w:rPr>
  </w:style>
  <w:style w:type="paragraph" w:customStyle="1" w:styleId="Default">
    <w:name w:val="Default"/>
    <w:rsid w:val="00747877"/>
    <w:pPr>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character" w:styleId="Hyperlink">
    <w:name w:val="Hyperlink"/>
    <w:basedOn w:val="DefaultParagraphFont"/>
    <w:uiPriority w:val="99"/>
    <w:unhideWhenUsed/>
    <w:rsid w:val="00E761DB"/>
    <w:rPr>
      <w:color w:val="0000FF"/>
      <w:u w:val="single"/>
    </w:rPr>
  </w:style>
  <w:style w:type="character" w:customStyle="1" w:styleId="ListParagraphChar">
    <w:name w:val="List Paragraph Char"/>
    <w:aliases w:val="body Char,ODRAZKY PRVA UROVEN Char"/>
    <w:link w:val="ListParagraph"/>
    <w:uiPriority w:val="34"/>
    <w:locked/>
    <w:rsid w:val="00A743CB"/>
  </w:style>
  <w:style w:type="paragraph" w:styleId="CommentSubject">
    <w:name w:val="annotation subject"/>
    <w:basedOn w:val="CommentText"/>
    <w:next w:val="CommentText"/>
    <w:link w:val="CommentSubjectChar"/>
    <w:uiPriority w:val="99"/>
    <w:semiHidden/>
    <w:unhideWhenUsed/>
    <w:rsid w:val="00AB2352"/>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AB2352"/>
    <w:rPr>
      <w:rFonts w:ascii="Times New Roman" w:eastAsia="MS Mincho" w:hAnsi="Times New Roman" w:cs="Times New Roman"/>
      <w:b/>
      <w:bCs/>
      <w:sz w:val="20"/>
      <w:szCs w:val="20"/>
    </w:rPr>
  </w:style>
  <w:style w:type="paragraph" w:styleId="Revision">
    <w:name w:val="Revision"/>
    <w:hidden/>
    <w:uiPriority w:val="99"/>
    <w:semiHidden/>
    <w:rsid w:val="001D1E6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4544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BB3A30-80AE-4FF4-B390-617A2DE16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7</Pages>
  <Words>2644</Words>
  <Characters>15075</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Uricek</dc:creator>
  <cp:keywords/>
  <dc:description/>
  <cp:lastModifiedBy>Tomas Uricek</cp:lastModifiedBy>
  <cp:revision>2</cp:revision>
  <dcterms:created xsi:type="dcterms:W3CDTF">2022-03-22T12:18:00Z</dcterms:created>
  <dcterms:modified xsi:type="dcterms:W3CDTF">2024-03-18T15:15:00Z</dcterms:modified>
</cp:coreProperties>
</file>